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mc:Ignorable="w14 w15 w16se w16cid w16 w16cex w16sdtdh wp14">
  <w:body>
    <w:p w:rsidRPr="00066931" w:rsidR="00E2105C" w:rsidP="005E2B9B" w:rsidRDefault="00AF0AE5" w14:paraId="62EE656B" w14:textId="0629A29A">
      <w:pPr>
        <w:spacing w:after="0" w:line="240" w:lineRule="auto"/>
        <w:rPr>
          <w:rFonts w:asciiTheme="minorHAnsi" w:hAnsiTheme="minorHAnsi" w:cstheme="minorHAnsi"/>
          <w:bCs/>
          <w:i/>
          <w:color w:val="0D0D0D" w:themeColor="text1" w:themeTint="F2"/>
          <w:sz w:val="24"/>
          <w:szCs w:val="24"/>
          <w:lang w:eastAsia="pl-PL"/>
        </w:rPr>
      </w:pPr>
      <w:r w:rsidRPr="00B165A0">
        <w:rPr>
          <w:rFonts w:asciiTheme="minorHAnsi" w:hAnsiTheme="minorHAnsi" w:cstheme="minorHAnsi"/>
          <w:bCs/>
          <w:iCs/>
          <w:noProof/>
          <w:color w:val="0D0D0D" w:themeColor="text1" w:themeTint="F2"/>
          <w:sz w:val="24"/>
          <w:szCs w:val="24"/>
          <w:shd w:val="clear" w:color="auto" w:fill="E6E6E6"/>
          <w:lang w:eastAsia="pl-PL"/>
        </w:rPr>
        <w:drawing>
          <wp:anchor distT="0" distB="0" distL="114300" distR="114300" simplePos="0" relativeHeight="251657216" behindDoc="0" locked="0" layoutInCell="1" allowOverlap="1" wp14:anchorId="1EAED397" wp14:editId="064F9BBB">
            <wp:simplePos x="0" y="0"/>
            <wp:positionH relativeFrom="column">
              <wp:posOffset>4863465</wp:posOffset>
            </wp:positionH>
            <wp:positionV relativeFrom="paragraph">
              <wp:posOffset>-224155</wp:posOffset>
            </wp:positionV>
            <wp:extent cx="795600" cy="432000"/>
            <wp:effectExtent l="0" t="0" r="0" b="0"/>
            <wp:wrapNone/>
            <wp:docPr id="7" name="Obraz 7" descr="Obraz zawierający Czcionka, logo, design, Grafika&#10;&#10;Opis wygenerowany automatycznie">
              <a:extLst xmlns:a="http://schemas.openxmlformats.org/drawingml/2006/main">
                <a:ext uri="{FF2B5EF4-FFF2-40B4-BE49-F238E27FC236}">
                  <a16:creationId xmlns:a16="http://schemas.microsoft.com/office/drawing/2014/main" id="{BE046421-B3CA-258F-3C08-4DB0404638AD}"/>
                </a:ext>
              </a:extLst>
            </wp:docPr>
            <wp:cNvGraphicFramePr/>
            <a:graphic xmlns:a="http://schemas.openxmlformats.org/drawingml/2006/main">
              <a:graphicData uri="http://schemas.openxmlformats.org/drawingml/2006/picture">
                <pic:pic xmlns:pic="http://schemas.openxmlformats.org/drawingml/2006/picture">
                  <pic:nvPicPr>
                    <pic:cNvPr id="7" name="image2.png" descr="Obraz zawierający Czcionka, logo, design, Grafika&#10;&#10;Opis wygenerowany automatycznie">
                      <a:extLst>
                        <a:ext uri="{FF2B5EF4-FFF2-40B4-BE49-F238E27FC236}">
                          <a16:creationId xmlns:a16="http://schemas.microsoft.com/office/drawing/2014/main" id="{BE046421-B3CA-258F-3C08-4DB0404638AD}"/>
                        </a:ext>
                      </a:extLst>
                    </pic:cNvPr>
                    <pic:cNvPicPr/>
                  </pic:nvPicPr>
                  <pic:blipFill>
                    <a:blip r:embed="rId11" cstate="print">
                      <a:extLst>
                        <a:ext uri="{FF2B5EF4-FFF2-40B4-BE49-F238E27FC236}">
                          <a16:creationId xmlns="" xmlns:o="urn:schemas-microsoft-com:office:office" xmlns:v="urn:schemas-microsoft-com:vml" xmlns:w10="urn:schemas-microsoft-com:office:word" xmlns:w="http://schemas.openxmlformats.org/wordprocessingml/2006/main" xmlns:a16="http://schemas.microsoft.com/office/drawing/2014/main" id="{BE046421-B3CA-258F-3C08-4DB0404638AD}"/>
                        </a:ext>
                      </a:extLst>
                    </a:blip>
                    <a:srcRect/>
                    <a:stretch>
                      <a:fillRect/>
                    </a:stretch>
                  </pic:blipFill>
                  <pic:spPr>
                    <a:xfrm>
                      <a:off x="0" y="0"/>
                      <a:ext cx="795600" cy="432000"/>
                    </a:xfrm>
                    <a:prstGeom prst="rect">
                      <a:avLst/>
                    </a:prstGeom>
                    <a:ln/>
                  </pic:spPr>
                </pic:pic>
              </a:graphicData>
            </a:graphic>
            <wp14:sizeRelH relativeFrom="page">
              <wp14:pctWidth>0</wp14:pctWidth>
            </wp14:sizeRelH>
            <wp14:sizeRelV relativeFrom="page">
              <wp14:pctHeight>0</wp14:pctHeight>
            </wp14:sizeRelV>
          </wp:anchor>
        </w:drawing>
      </w:r>
      <w:r w:rsidRPr="0D6D032A" w:rsidR="6679D573">
        <w:rPr>
          <w:rFonts w:asciiTheme="minorHAnsi" w:hAnsiTheme="minorHAnsi" w:cstheme="minorBidi"/>
          <w:color w:val="0D0D0D" w:themeColor="text1" w:themeTint="F2"/>
          <w:sz w:val="24"/>
          <w:szCs w:val="24"/>
          <w:lang w:eastAsia="pl-PL"/>
        </w:rPr>
        <w:t>Załącznik nr 4</w:t>
      </w:r>
    </w:p>
    <w:p w:rsidRPr="000F7BFB" w:rsidR="00E2105C" w:rsidP="0D6D032A" w:rsidRDefault="469577EC" w14:paraId="6EB5A34B" w14:textId="2CFDCBA7">
      <w:pPr>
        <w:spacing w:after="0" w:line="360" w:lineRule="auto"/>
        <w:jc w:val="center"/>
        <w:rPr>
          <w:rFonts w:asciiTheme="minorHAnsi" w:hAnsiTheme="minorHAnsi" w:cstheme="minorBidi"/>
          <w:b/>
          <w:bCs/>
          <w:color w:val="0D0D0D" w:themeColor="text1" w:themeTint="F2"/>
          <w:sz w:val="28"/>
          <w:szCs w:val="28"/>
        </w:rPr>
      </w:pPr>
      <w:r w:rsidRPr="2291765D">
        <w:rPr>
          <w:rFonts w:asciiTheme="minorHAnsi" w:hAnsiTheme="minorHAnsi" w:cstheme="minorBidi"/>
          <w:b/>
          <w:bCs/>
          <w:color w:val="000000" w:themeColor="text1"/>
          <w:sz w:val="28"/>
          <w:szCs w:val="28"/>
        </w:rPr>
        <w:t>Rekomendo</w:t>
      </w:r>
      <w:r w:rsidRPr="2291765D" w:rsidR="3BD8A206">
        <w:rPr>
          <w:rFonts w:asciiTheme="minorHAnsi" w:hAnsiTheme="minorHAnsi" w:cstheme="minorBidi"/>
          <w:b/>
          <w:bCs/>
          <w:color w:val="000000" w:themeColor="text1"/>
          <w:sz w:val="28"/>
          <w:szCs w:val="28"/>
        </w:rPr>
        <w:t>w</w:t>
      </w:r>
      <w:r w:rsidRPr="2291765D">
        <w:rPr>
          <w:rFonts w:asciiTheme="minorHAnsi" w:hAnsiTheme="minorHAnsi" w:cstheme="minorBidi"/>
          <w:b/>
          <w:bCs/>
          <w:color w:val="000000" w:themeColor="text1"/>
          <w:sz w:val="28"/>
          <w:szCs w:val="28"/>
        </w:rPr>
        <w:t>any</w:t>
      </w:r>
      <w:r w:rsidRPr="2291765D" w:rsidR="2C935496">
        <w:rPr>
          <w:rFonts w:asciiTheme="minorHAnsi" w:hAnsiTheme="minorHAnsi" w:cstheme="minorBidi"/>
          <w:b/>
          <w:bCs/>
          <w:color w:val="000000" w:themeColor="text1"/>
          <w:sz w:val="28"/>
          <w:szCs w:val="28"/>
        </w:rPr>
        <w:t xml:space="preserve"> p</w:t>
      </w:r>
      <w:r w:rsidRPr="2291765D" w:rsidR="3C08FE3C">
        <w:rPr>
          <w:rFonts w:asciiTheme="minorHAnsi" w:hAnsiTheme="minorHAnsi" w:cstheme="minorBidi"/>
          <w:b/>
          <w:bCs/>
          <w:color w:val="000000" w:themeColor="text1"/>
          <w:sz w:val="28"/>
          <w:szCs w:val="28"/>
        </w:rPr>
        <w:t>r</w:t>
      </w:r>
      <w:r w:rsidRPr="2291765D" w:rsidR="2F5232B0">
        <w:rPr>
          <w:rFonts w:asciiTheme="minorHAnsi" w:hAnsiTheme="minorHAnsi" w:cstheme="minorBidi"/>
          <w:b/>
          <w:bCs/>
          <w:color w:val="000000" w:themeColor="text1"/>
          <w:sz w:val="28"/>
          <w:szCs w:val="28"/>
        </w:rPr>
        <w:t xml:space="preserve">ogram </w:t>
      </w:r>
      <w:r w:rsidRPr="2291765D" w:rsidR="6679D573">
        <w:rPr>
          <w:rFonts w:asciiTheme="minorHAnsi" w:hAnsiTheme="minorHAnsi" w:cstheme="minorBidi"/>
          <w:b/>
          <w:bCs/>
          <w:color w:val="000000" w:themeColor="text1"/>
          <w:sz w:val="28"/>
          <w:szCs w:val="28"/>
        </w:rPr>
        <w:t>studiów</w:t>
      </w:r>
    </w:p>
    <w:p w:rsidRPr="000F7BFB" w:rsidR="00E2105C" w:rsidP="00E266E9" w:rsidRDefault="00E2105C" w14:paraId="2C72EE2E" w14:textId="4139A130">
      <w:pPr>
        <w:spacing w:after="0" w:line="240" w:lineRule="auto"/>
        <w:jc w:val="both"/>
        <w:rPr>
          <w:rStyle w:val="Odwoanieintensywne"/>
          <w:sz w:val="28"/>
          <w:szCs w:val="28"/>
        </w:rPr>
      </w:pPr>
      <w:r w:rsidRPr="000F7BFB">
        <w:rPr>
          <w:rStyle w:val="Odwoanieintensywne"/>
          <w:sz w:val="28"/>
          <w:szCs w:val="28"/>
        </w:rPr>
        <w:t>Część A)</w:t>
      </w:r>
      <w:r w:rsidRPr="000F7BFB" w:rsidR="007D3A3E">
        <w:rPr>
          <w:rStyle w:val="Odwoanieintensywne"/>
          <w:sz w:val="28"/>
          <w:szCs w:val="28"/>
        </w:rPr>
        <w:t xml:space="preserve"> </w:t>
      </w:r>
      <w:r w:rsidRPr="000F7BFB">
        <w:rPr>
          <w:rStyle w:val="Odwoanieintensywne"/>
          <w:sz w:val="28"/>
          <w:szCs w:val="28"/>
        </w:rPr>
        <w:t>Efekty</w:t>
      </w:r>
      <w:r w:rsidRPr="000F7BFB" w:rsidR="00066931">
        <w:rPr>
          <w:rStyle w:val="Odwoanieintensywne"/>
          <w:sz w:val="28"/>
          <w:szCs w:val="28"/>
        </w:rPr>
        <w:t xml:space="preserve"> </w:t>
      </w:r>
      <w:r w:rsidRPr="000F7BFB">
        <w:rPr>
          <w:rStyle w:val="Odwoanieintensywne"/>
          <w:sz w:val="28"/>
          <w:szCs w:val="28"/>
        </w:rPr>
        <w:t>uczenia</w:t>
      </w:r>
      <w:r w:rsidRPr="000F7BFB" w:rsidR="00066931">
        <w:rPr>
          <w:rStyle w:val="Odwoanieintensywne"/>
          <w:sz w:val="28"/>
          <w:szCs w:val="28"/>
        </w:rPr>
        <w:t xml:space="preserve"> </w:t>
      </w:r>
      <w:r w:rsidRPr="000F7BFB">
        <w:rPr>
          <w:rStyle w:val="Odwoanieintensywne"/>
          <w:sz w:val="28"/>
          <w:szCs w:val="28"/>
        </w:rPr>
        <w:t>s</w:t>
      </w:r>
      <w:r w:rsidRPr="000F7BFB" w:rsidR="007D3A3E">
        <w:rPr>
          <w:rStyle w:val="Odwoanieintensywne"/>
          <w:sz w:val="28"/>
          <w:szCs w:val="28"/>
        </w:rPr>
        <w:t>i</w:t>
      </w:r>
      <w:r w:rsidRPr="000F7BFB">
        <w:rPr>
          <w:rStyle w:val="Odwoanieintensywne"/>
          <w:sz w:val="28"/>
          <w:szCs w:val="28"/>
        </w:rPr>
        <w:t>ę</w:t>
      </w:r>
      <w:r w:rsidR="00D96A82">
        <w:rPr>
          <w:rStyle w:val="Odwoanieintensywne"/>
          <w:sz w:val="28"/>
          <w:szCs w:val="28"/>
        </w:rPr>
        <w:t xml:space="preserve"> </w:t>
      </w:r>
    </w:p>
    <w:p w:rsidRPr="00066931" w:rsidR="005E2B9B" w:rsidP="00E266E9" w:rsidRDefault="005E2B9B" w14:paraId="3F414F33" w14:textId="1CA66130">
      <w:pPr>
        <w:spacing w:after="0" w:line="240" w:lineRule="auto"/>
        <w:jc w:val="both"/>
        <w:rPr>
          <w:rFonts w:asciiTheme="minorHAnsi" w:hAnsiTheme="minorHAnsi" w:cstheme="minorHAnsi"/>
          <w:bCs/>
          <w:iCs/>
          <w:color w:val="0D0D0D" w:themeColor="text1" w:themeTint="F2"/>
          <w:sz w:val="24"/>
          <w:szCs w:val="24"/>
          <w:lang w:eastAsia="pl-PL"/>
        </w:rPr>
      </w:pPr>
    </w:p>
    <w:tbl>
      <w:tblPr>
        <w:tblW w:w="1009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0A0" w:firstRow="1" w:lastRow="0" w:firstColumn="1" w:lastColumn="0" w:noHBand="0" w:noVBand="0"/>
      </w:tblPr>
      <w:tblGrid>
        <w:gridCol w:w="1148"/>
        <w:gridCol w:w="1149"/>
        <w:gridCol w:w="4683"/>
        <w:gridCol w:w="3114"/>
      </w:tblGrid>
      <w:tr w:rsidRPr="00066931" w:rsidR="00E266E9" w:rsidTr="193D94CD" w14:paraId="14BDF9AD" w14:textId="77777777">
        <w:trPr>
          <w:jc w:val="center"/>
        </w:trPr>
        <w:tc>
          <w:tcPr>
            <w:tcW w:w="6980" w:type="dxa"/>
            <w:gridSpan w:val="3"/>
            <w:tcMar/>
          </w:tcPr>
          <w:p w:rsidRPr="00066931" w:rsidR="00E2105C" w:rsidP="1B6AFB11" w:rsidRDefault="00E2105C" w14:paraId="6C830146" w14:textId="55929385">
            <w:pPr>
              <w:spacing w:after="0" w:line="240" w:lineRule="auto"/>
              <w:jc w:val="both"/>
              <w:rPr>
                <w:rFonts w:asciiTheme="minorHAnsi" w:hAnsiTheme="minorHAnsi" w:cstheme="minorBidi"/>
                <w:color w:val="0D0D0D" w:themeColor="text1" w:themeTint="F2"/>
                <w:sz w:val="24"/>
                <w:szCs w:val="24"/>
              </w:rPr>
            </w:pPr>
            <w:r w:rsidRPr="1B6AFB11">
              <w:rPr>
                <w:rFonts w:asciiTheme="minorHAnsi" w:hAnsiTheme="minorHAnsi" w:cstheme="minorBidi"/>
                <w:color w:val="0D0D0D" w:themeColor="text1" w:themeTint="F2"/>
                <w:sz w:val="24"/>
                <w:szCs w:val="24"/>
              </w:rPr>
              <w:t>Kierunek</w:t>
            </w:r>
          </w:p>
        </w:tc>
        <w:tc>
          <w:tcPr>
            <w:tcW w:w="3114" w:type="dxa"/>
            <w:tcMar/>
            <w:vAlign w:val="center"/>
          </w:tcPr>
          <w:p w:rsidRPr="00066931" w:rsidR="00E2105C" w:rsidP="0D6D032A" w:rsidRDefault="2E14715F" w14:paraId="78D4BF5B" w14:textId="3BCC2BF6">
            <w:pPr>
              <w:spacing w:after="0" w:line="240" w:lineRule="auto"/>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Sztuczna Inteligencja</w:t>
            </w:r>
          </w:p>
        </w:tc>
      </w:tr>
      <w:tr w:rsidRPr="00066931" w:rsidR="00E266E9" w:rsidTr="193D94CD" w14:paraId="5F9B5A9B" w14:textId="77777777">
        <w:trPr>
          <w:jc w:val="center"/>
        </w:trPr>
        <w:tc>
          <w:tcPr>
            <w:tcW w:w="6980" w:type="dxa"/>
            <w:gridSpan w:val="3"/>
            <w:tcMar/>
          </w:tcPr>
          <w:p w:rsidRPr="00066931" w:rsidR="00E2105C" w:rsidRDefault="00E2105C" w14:paraId="067150B9" w14:textId="74AC24D8">
            <w:pPr>
              <w:spacing w:after="0" w:line="240" w:lineRule="auto"/>
              <w:jc w:val="both"/>
              <w:rPr>
                <w:rFonts w:asciiTheme="minorHAnsi" w:hAnsiTheme="minorHAnsi" w:cstheme="minorHAnsi"/>
                <w:bCs/>
                <w:color w:val="0D0D0D" w:themeColor="text1" w:themeTint="F2"/>
                <w:sz w:val="24"/>
                <w:szCs w:val="24"/>
                <w:lang w:eastAsia="pl-PL"/>
              </w:rPr>
            </w:pPr>
            <w:r w:rsidRPr="00066931">
              <w:rPr>
                <w:rFonts w:asciiTheme="minorHAnsi" w:hAnsiTheme="minorHAnsi" w:cstheme="minorHAnsi"/>
                <w:bCs/>
                <w:color w:val="0D0D0D" w:themeColor="text1" w:themeTint="F2"/>
                <w:sz w:val="24"/>
                <w:szCs w:val="24"/>
                <w:lang w:eastAsia="pl-PL"/>
              </w:rPr>
              <w:t>Poziom studiów</w:t>
            </w:r>
          </w:p>
        </w:tc>
        <w:tc>
          <w:tcPr>
            <w:tcW w:w="3114" w:type="dxa"/>
            <w:tcMar/>
            <w:vAlign w:val="center"/>
          </w:tcPr>
          <w:p w:rsidRPr="00066931" w:rsidR="00E2105C" w:rsidP="0D6D032A" w:rsidRDefault="13953A55" w14:paraId="44327ABC" w14:textId="54EF3DB0">
            <w:pPr>
              <w:spacing w:after="0" w:line="240" w:lineRule="auto"/>
              <w:rPr>
                <w:rFonts w:asciiTheme="minorHAnsi" w:hAnsiTheme="minorHAnsi" w:cstheme="minorBidi"/>
                <w:color w:val="0D0D0D" w:themeColor="text1" w:themeTint="F2"/>
                <w:sz w:val="24"/>
                <w:szCs w:val="24"/>
                <w:lang w:eastAsia="pl-PL"/>
              </w:rPr>
            </w:pPr>
            <w:r w:rsidRPr="0D6D032A">
              <w:rPr>
                <w:rFonts w:asciiTheme="minorHAnsi" w:hAnsiTheme="minorHAnsi" w:cstheme="minorBidi"/>
                <w:color w:val="0D0D0D" w:themeColor="text1" w:themeTint="F2"/>
                <w:sz w:val="24"/>
                <w:szCs w:val="24"/>
                <w:lang w:eastAsia="pl-PL"/>
              </w:rPr>
              <w:t>Studia II stopnia</w:t>
            </w:r>
          </w:p>
        </w:tc>
      </w:tr>
      <w:tr w:rsidRPr="00066931" w:rsidR="00E266E9" w:rsidTr="193D94CD" w14:paraId="67391B72" w14:textId="77777777">
        <w:trPr>
          <w:jc w:val="center"/>
        </w:trPr>
        <w:tc>
          <w:tcPr>
            <w:tcW w:w="6980" w:type="dxa"/>
            <w:gridSpan w:val="3"/>
            <w:tcMar/>
          </w:tcPr>
          <w:p w:rsidRPr="00066931" w:rsidR="00E2105C" w:rsidP="1B6AFB11" w:rsidRDefault="00E2105C" w14:paraId="3F0F3DBF" w14:textId="73322796">
            <w:pPr>
              <w:spacing w:after="0" w:line="240" w:lineRule="auto"/>
              <w:jc w:val="both"/>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lang w:eastAsia="pl-PL"/>
              </w:rPr>
              <w:t>Poziom Polskiej Ramy Kwalifikacji</w:t>
            </w:r>
          </w:p>
        </w:tc>
        <w:tc>
          <w:tcPr>
            <w:tcW w:w="3114" w:type="dxa"/>
            <w:tcMar/>
            <w:vAlign w:val="center"/>
          </w:tcPr>
          <w:p w:rsidRPr="00066931" w:rsidR="00E2105C" w:rsidP="0D6D032A" w:rsidRDefault="2699EC53" w14:paraId="46C0A2FA" w14:textId="0F1ABDCB">
            <w:pPr>
              <w:spacing w:after="0" w:line="240" w:lineRule="auto"/>
              <w:rPr>
                <w:rFonts w:asciiTheme="minorHAnsi" w:hAnsiTheme="minorHAnsi" w:cstheme="minorBidi"/>
                <w:color w:val="0D0D0D" w:themeColor="text1" w:themeTint="F2"/>
                <w:sz w:val="24"/>
                <w:szCs w:val="24"/>
                <w:lang w:eastAsia="pl-PL"/>
              </w:rPr>
            </w:pPr>
            <w:r w:rsidRPr="0D6D032A">
              <w:rPr>
                <w:rFonts w:asciiTheme="minorHAnsi" w:hAnsiTheme="minorHAnsi" w:cstheme="minorBidi"/>
                <w:color w:val="0D0D0D" w:themeColor="text1" w:themeTint="F2"/>
                <w:sz w:val="24"/>
                <w:szCs w:val="24"/>
                <w:lang w:eastAsia="pl-PL"/>
              </w:rPr>
              <w:t>7</w:t>
            </w:r>
          </w:p>
        </w:tc>
      </w:tr>
      <w:tr w:rsidRPr="00066931" w:rsidR="00E266E9" w:rsidTr="193D94CD" w14:paraId="263F59C4" w14:textId="77777777">
        <w:trPr>
          <w:jc w:val="center"/>
        </w:trPr>
        <w:tc>
          <w:tcPr>
            <w:tcW w:w="6980" w:type="dxa"/>
            <w:gridSpan w:val="3"/>
            <w:tcMar/>
          </w:tcPr>
          <w:p w:rsidRPr="00066931" w:rsidR="00E2105C" w:rsidP="00E266E9" w:rsidRDefault="00E2105C" w14:paraId="4576D8C3" w14:textId="7D3B8817">
            <w:pPr>
              <w:spacing w:after="0" w:line="240" w:lineRule="auto"/>
              <w:jc w:val="both"/>
              <w:rPr>
                <w:rFonts w:asciiTheme="minorHAnsi" w:hAnsiTheme="minorHAnsi" w:cstheme="minorHAnsi"/>
                <w:bCs/>
                <w:color w:val="0D0D0D" w:themeColor="text1" w:themeTint="F2"/>
                <w:sz w:val="24"/>
                <w:szCs w:val="24"/>
                <w:lang w:eastAsia="pl-PL"/>
              </w:rPr>
            </w:pPr>
            <w:r w:rsidRPr="00066931">
              <w:rPr>
                <w:rFonts w:asciiTheme="minorHAnsi" w:hAnsiTheme="minorHAnsi" w:cstheme="minorHAnsi"/>
                <w:bCs/>
                <w:color w:val="0D0D0D" w:themeColor="text1" w:themeTint="F2"/>
                <w:sz w:val="24"/>
                <w:szCs w:val="24"/>
                <w:lang w:eastAsia="pl-PL"/>
              </w:rPr>
              <w:t>Profil studiów</w:t>
            </w:r>
          </w:p>
        </w:tc>
        <w:tc>
          <w:tcPr>
            <w:tcW w:w="3114" w:type="dxa"/>
            <w:tcMar/>
            <w:vAlign w:val="center"/>
          </w:tcPr>
          <w:p w:rsidRPr="00066931" w:rsidR="00E2105C" w:rsidP="0D6D032A" w:rsidRDefault="004908F4" w14:paraId="7B667FBC" w14:textId="039C8FC1">
            <w:pPr>
              <w:spacing w:after="0" w:line="240" w:lineRule="auto"/>
              <w:rPr>
                <w:rFonts w:asciiTheme="minorHAnsi" w:hAnsiTheme="minorHAnsi" w:cstheme="minorBidi"/>
                <w:color w:val="0D0D0D" w:themeColor="text1" w:themeTint="F2"/>
                <w:sz w:val="24"/>
                <w:szCs w:val="24"/>
                <w:lang w:eastAsia="pl-PL"/>
              </w:rPr>
            </w:pPr>
            <w:r w:rsidRPr="0D6D032A">
              <w:rPr>
                <w:rFonts w:asciiTheme="minorHAnsi" w:hAnsiTheme="minorHAnsi" w:cstheme="minorBidi"/>
                <w:color w:val="0D0D0D" w:themeColor="text1" w:themeTint="F2"/>
                <w:sz w:val="24"/>
                <w:szCs w:val="24"/>
                <w:lang w:eastAsia="pl-PL"/>
              </w:rPr>
              <w:t>O</w:t>
            </w:r>
            <w:r w:rsidRPr="0D6D032A" w:rsidR="6F68F29D">
              <w:rPr>
                <w:rFonts w:asciiTheme="minorHAnsi" w:hAnsiTheme="minorHAnsi" w:cstheme="minorBidi"/>
                <w:color w:val="0D0D0D" w:themeColor="text1" w:themeTint="F2"/>
                <w:sz w:val="24"/>
                <w:szCs w:val="24"/>
                <w:lang w:eastAsia="pl-PL"/>
              </w:rPr>
              <w:t>gólnoakademicki</w:t>
            </w:r>
          </w:p>
        </w:tc>
      </w:tr>
      <w:tr w:rsidRPr="00066931" w:rsidR="00E266E9" w:rsidTr="193D94CD" w14:paraId="55DCB4E1" w14:textId="77777777">
        <w:trPr>
          <w:trHeight w:val="300"/>
          <w:jc w:val="center"/>
        </w:trPr>
        <w:tc>
          <w:tcPr>
            <w:tcW w:w="6980" w:type="dxa"/>
            <w:gridSpan w:val="3"/>
            <w:tcMar/>
            <w:vAlign w:val="center"/>
          </w:tcPr>
          <w:p w:rsidRPr="00066931" w:rsidR="00E2105C" w:rsidP="4B63C091" w:rsidRDefault="00E2105C" w14:paraId="67638174" w14:textId="704E0C52">
            <w:pPr>
              <w:spacing w:after="0" w:line="240" w:lineRule="auto"/>
              <w:rPr>
                <w:rFonts w:asciiTheme="minorHAnsi" w:hAnsiTheme="minorHAnsi" w:cstheme="minorBidi"/>
                <w:color w:val="0D0D0D" w:themeColor="text1" w:themeTint="F2"/>
                <w:sz w:val="24"/>
                <w:szCs w:val="24"/>
              </w:rPr>
            </w:pPr>
            <w:r w:rsidRPr="4B63C091">
              <w:rPr>
                <w:rFonts w:asciiTheme="minorHAnsi" w:hAnsiTheme="minorHAnsi" w:cstheme="minorBidi"/>
                <w:color w:val="0D0D0D" w:themeColor="text1" w:themeTint="F2"/>
                <w:sz w:val="24"/>
                <w:szCs w:val="24"/>
                <w:lang w:eastAsia="pl-PL"/>
              </w:rPr>
              <w:t>Tytuł zawodowy uzyskiwany przez absolwenta</w:t>
            </w:r>
          </w:p>
        </w:tc>
        <w:tc>
          <w:tcPr>
            <w:tcW w:w="3114" w:type="dxa"/>
            <w:tcMar/>
            <w:vAlign w:val="center"/>
          </w:tcPr>
          <w:p w:rsidRPr="00066931" w:rsidR="00E2105C" w:rsidP="0D6D032A" w:rsidRDefault="4B9FA994" w14:paraId="6F6A2364" w14:textId="50E502B4">
            <w:pPr>
              <w:spacing w:after="0" w:line="360" w:lineRule="auto"/>
              <w:rPr>
                <w:rFonts w:asciiTheme="minorHAnsi" w:hAnsiTheme="minorHAnsi" w:cstheme="minorBidi"/>
                <w:color w:val="0D0D0D" w:themeColor="text1" w:themeTint="F2"/>
                <w:sz w:val="24"/>
                <w:szCs w:val="24"/>
              </w:rPr>
            </w:pPr>
            <w:r w:rsidRPr="0D6D032A">
              <w:rPr>
                <w:rFonts w:asciiTheme="minorHAnsi" w:hAnsiTheme="minorHAnsi" w:cstheme="minorBidi"/>
                <w:color w:val="0D0D0D" w:themeColor="text1" w:themeTint="F2"/>
                <w:sz w:val="24"/>
                <w:szCs w:val="24"/>
              </w:rPr>
              <w:t>Magister</w:t>
            </w:r>
          </w:p>
        </w:tc>
      </w:tr>
      <w:tr w:rsidRPr="00066931" w:rsidR="00E266E9" w:rsidTr="193D94CD" w14:paraId="3CC54551" w14:textId="77777777">
        <w:trPr>
          <w:jc w:val="center"/>
        </w:trPr>
        <w:tc>
          <w:tcPr>
            <w:tcW w:w="6980" w:type="dxa"/>
            <w:gridSpan w:val="3"/>
            <w:tcMar/>
          </w:tcPr>
          <w:p w:rsidRPr="00066931" w:rsidR="00E2105C" w:rsidP="007D3A3E" w:rsidRDefault="00E2105C" w14:paraId="727B0ACB" w14:textId="09448433">
            <w:pPr>
              <w:spacing w:after="0" w:line="240" w:lineRule="auto"/>
              <w:jc w:val="both"/>
              <w:rPr>
                <w:rFonts w:asciiTheme="minorHAnsi" w:hAnsiTheme="minorHAnsi" w:cstheme="minorHAnsi"/>
                <w:bCs/>
                <w:color w:val="0D0D0D" w:themeColor="text1" w:themeTint="F2"/>
                <w:sz w:val="24"/>
                <w:szCs w:val="24"/>
              </w:rPr>
            </w:pPr>
            <w:r w:rsidRPr="00066931">
              <w:rPr>
                <w:rFonts w:asciiTheme="minorHAnsi" w:hAnsiTheme="minorHAnsi" w:cstheme="minorHAnsi"/>
                <w:bCs/>
                <w:color w:val="0D0D0D" w:themeColor="text1" w:themeTint="F2"/>
                <w:sz w:val="24"/>
                <w:szCs w:val="24"/>
              </w:rPr>
              <w:t>Przyporządkowanie kierunku do dyscypliny naukowej lub artystycznej (dyscyplin),</w:t>
            </w:r>
            <w:r w:rsidRPr="00066931">
              <w:rPr>
                <w:rFonts w:eastAsia="Times New Roman" w:asciiTheme="minorHAnsi" w:hAnsiTheme="minorHAnsi" w:cstheme="minorHAnsi"/>
                <w:bCs/>
                <w:color w:val="0D0D0D" w:themeColor="text1" w:themeTint="F2"/>
                <w:sz w:val="24"/>
                <w:szCs w:val="24"/>
                <w:lang w:eastAsia="pl-PL"/>
              </w:rPr>
              <w:t xml:space="preserve"> do których odnoszą się efekty uczenia się</w:t>
            </w:r>
          </w:p>
        </w:tc>
        <w:tc>
          <w:tcPr>
            <w:tcW w:w="3114" w:type="dxa"/>
            <w:tcMar/>
            <w:vAlign w:val="center"/>
          </w:tcPr>
          <w:p w:rsidRPr="00066931" w:rsidR="00E2105C" w:rsidP="193D94CD" w:rsidRDefault="415D7B08" w14:paraId="78B7C31E" w14:textId="2D109B9E">
            <w:pPr>
              <w:spacing w:after="0" w:line="240" w:lineRule="auto"/>
              <w:rPr>
                <w:rFonts w:ascii="Calibri" w:hAnsi="Calibri" w:cs="Arial" w:asciiTheme="minorAscii" w:hAnsiTheme="minorAscii" w:cstheme="minorBidi"/>
                <w:color w:val="0D0D0D" w:themeColor="text1" w:themeTint="F2"/>
                <w:sz w:val="24"/>
                <w:szCs w:val="24"/>
                <w:lang w:eastAsia="pl-PL"/>
              </w:rPr>
            </w:pPr>
            <w:r w:rsidRPr="193D94CD" w:rsidR="415D7B08">
              <w:rPr>
                <w:rFonts w:ascii="Calibri" w:hAnsi="Calibri" w:cs="Arial" w:asciiTheme="minorAscii" w:hAnsiTheme="minorAscii" w:cstheme="minorBidi"/>
                <w:color w:val="0D0D0D" w:themeColor="text1" w:themeTint="F2" w:themeShade="FF"/>
                <w:sz w:val="24"/>
                <w:szCs w:val="24"/>
                <w:lang w:eastAsia="pl-PL"/>
              </w:rPr>
              <w:t>Informatyka</w:t>
            </w:r>
            <w:r w:rsidRPr="193D94CD" w:rsidR="44CFCF90">
              <w:rPr>
                <w:rFonts w:ascii="Calibri" w:hAnsi="Calibri" w:cs="Arial" w:asciiTheme="minorAscii" w:hAnsiTheme="minorAscii" w:cstheme="minorBidi"/>
                <w:color w:val="0D0D0D" w:themeColor="text1" w:themeTint="F2" w:themeShade="FF"/>
                <w:sz w:val="24"/>
                <w:szCs w:val="24"/>
                <w:lang w:eastAsia="pl-PL"/>
              </w:rPr>
              <w:t xml:space="preserve"> techniczna i telekomunikacja</w:t>
            </w:r>
            <w:r w:rsidRPr="193D94CD" w:rsidR="415D7B08">
              <w:rPr>
                <w:rFonts w:ascii="Calibri" w:hAnsi="Calibri" w:cs="Arial" w:asciiTheme="minorAscii" w:hAnsiTheme="minorAscii" w:cstheme="minorBidi"/>
                <w:color w:val="0D0D0D" w:themeColor="text1" w:themeTint="F2" w:themeShade="FF"/>
                <w:sz w:val="24"/>
                <w:szCs w:val="24"/>
                <w:lang w:eastAsia="pl-PL"/>
              </w:rPr>
              <w:t xml:space="preserve"> </w:t>
            </w:r>
            <w:r w:rsidRPr="193D94CD" w:rsidR="00E2105C">
              <w:rPr>
                <w:rFonts w:ascii="Calibri" w:hAnsi="Calibri" w:cs="Arial" w:asciiTheme="minorAscii" w:hAnsiTheme="minorAscii" w:cstheme="minorBidi"/>
                <w:color w:val="0D0D0D" w:themeColor="text1" w:themeTint="F2" w:themeShade="FF"/>
                <w:sz w:val="24"/>
                <w:szCs w:val="24"/>
                <w:lang w:eastAsia="pl-PL"/>
              </w:rPr>
              <w:t>(</w:t>
            </w:r>
            <w:r w:rsidRPr="193D94CD" w:rsidR="04E7A1F5">
              <w:rPr>
                <w:rFonts w:ascii="Calibri" w:hAnsi="Calibri" w:cs="Arial" w:asciiTheme="minorAscii" w:hAnsiTheme="minorAscii" w:cstheme="minorBidi"/>
                <w:color w:val="0D0D0D" w:themeColor="text1" w:themeTint="F2" w:themeShade="FF"/>
                <w:sz w:val="24"/>
                <w:szCs w:val="24"/>
                <w:lang w:eastAsia="pl-PL"/>
              </w:rPr>
              <w:t>10</w:t>
            </w:r>
            <w:r w:rsidRPr="193D94CD" w:rsidR="3230FD25">
              <w:rPr>
                <w:rFonts w:ascii="Calibri" w:hAnsi="Calibri" w:cs="Arial" w:asciiTheme="minorAscii" w:hAnsiTheme="minorAscii" w:cstheme="minorBidi"/>
                <w:color w:val="0D0D0D" w:themeColor="text1" w:themeTint="F2" w:themeShade="FF"/>
                <w:sz w:val="24"/>
                <w:szCs w:val="24"/>
                <w:lang w:eastAsia="pl-PL"/>
              </w:rPr>
              <w:t>0</w:t>
            </w:r>
            <w:r w:rsidRPr="193D94CD" w:rsidR="00E2105C">
              <w:rPr>
                <w:rFonts w:ascii="Calibri" w:hAnsi="Calibri" w:cs="Arial" w:asciiTheme="minorAscii" w:hAnsiTheme="minorAscii" w:cstheme="minorBidi"/>
                <w:color w:val="0D0D0D" w:themeColor="text1" w:themeTint="F2" w:themeShade="FF"/>
                <w:sz w:val="24"/>
                <w:szCs w:val="24"/>
                <w:lang w:eastAsia="pl-PL"/>
              </w:rPr>
              <w:t>%)</w:t>
            </w:r>
          </w:p>
        </w:tc>
      </w:tr>
      <w:tr w:rsidRPr="00066931" w:rsidR="007D7E2A" w:rsidTr="193D94CD" w14:paraId="19E9AD4B" w14:textId="77777777">
        <w:trPr>
          <w:trHeight w:val="358"/>
          <w:jc w:val="center"/>
        </w:trPr>
        <w:tc>
          <w:tcPr>
            <w:tcW w:w="1148" w:type="dxa"/>
            <w:tcMar/>
          </w:tcPr>
          <w:p w:rsidRPr="00066931" w:rsidR="007D7E2A" w:rsidRDefault="007D7E2A" w14:paraId="0E5742F8" w14:textId="377F695F">
            <w:pPr>
              <w:spacing w:after="0" w:line="240" w:lineRule="auto"/>
              <w:jc w:val="center"/>
              <w:rPr>
                <w:rFonts w:asciiTheme="minorHAnsi" w:hAnsiTheme="minorHAnsi" w:cstheme="minorHAnsi"/>
                <w:bCs/>
                <w:color w:val="0D0D0D" w:themeColor="text1" w:themeTint="F2"/>
                <w:sz w:val="24"/>
                <w:szCs w:val="24"/>
                <w:lang w:eastAsia="pl-PL"/>
              </w:rPr>
            </w:pPr>
            <w:r w:rsidRPr="00066931">
              <w:rPr>
                <w:rFonts w:asciiTheme="minorHAnsi" w:hAnsiTheme="minorHAnsi" w:cstheme="minorHAnsi"/>
                <w:bCs/>
                <w:color w:val="0D0D0D" w:themeColor="text1" w:themeTint="F2"/>
                <w:sz w:val="24"/>
                <w:szCs w:val="24"/>
                <w:lang w:eastAsia="pl-PL"/>
              </w:rPr>
              <w:t xml:space="preserve">Symbol </w:t>
            </w:r>
          </w:p>
        </w:tc>
        <w:tc>
          <w:tcPr>
            <w:tcW w:w="1149" w:type="dxa"/>
            <w:tcMar/>
          </w:tcPr>
          <w:p w:rsidRPr="00066931" w:rsidR="007D7E2A" w:rsidRDefault="00095FB9" w14:paraId="77011228" w14:textId="6575C4A7">
            <w:pPr>
              <w:spacing w:after="0" w:line="240" w:lineRule="auto"/>
              <w:jc w:val="center"/>
              <w:rPr>
                <w:rFonts w:asciiTheme="minorHAnsi" w:hAnsiTheme="minorHAnsi" w:cstheme="minorHAnsi"/>
                <w:bCs/>
                <w:color w:val="0D0D0D" w:themeColor="text1" w:themeTint="F2"/>
                <w:sz w:val="24"/>
                <w:szCs w:val="24"/>
                <w:lang w:eastAsia="pl-PL"/>
              </w:rPr>
            </w:pPr>
            <w:r>
              <w:rPr>
                <w:rFonts w:asciiTheme="minorHAnsi" w:hAnsiTheme="minorHAnsi" w:cstheme="minorHAnsi"/>
                <w:bCs/>
                <w:color w:val="0D0D0D" w:themeColor="text1" w:themeTint="F2"/>
                <w:sz w:val="24"/>
                <w:szCs w:val="24"/>
                <w:lang w:eastAsia="pl-PL"/>
              </w:rPr>
              <w:t>PRK</w:t>
            </w:r>
          </w:p>
        </w:tc>
        <w:tc>
          <w:tcPr>
            <w:tcW w:w="7797" w:type="dxa"/>
            <w:gridSpan w:val="2"/>
            <w:tcMar/>
          </w:tcPr>
          <w:p w:rsidRPr="00066931" w:rsidR="007D7E2A" w:rsidRDefault="007D7E2A" w14:paraId="7F2291A6" w14:textId="2DFA4159">
            <w:pPr>
              <w:spacing w:after="0" w:line="240" w:lineRule="auto"/>
              <w:jc w:val="center"/>
              <w:rPr>
                <w:rFonts w:asciiTheme="minorHAnsi" w:hAnsiTheme="minorHAnsi" w:cstheme="minorHAnsi"/>
                <w:bCs/>
                <w:color w:val="0D0D0D" w:themeColor="text1" w:themeTint="F2"/>
                <w:sz w:val="24"/>
                <w:szCs w:val="24"/>
                <w:lang w:eastAsia="pl-PL"/>
              </w:rPr>
            </w:pPr>
            <w:r w:rsidRPr="00066931">
              <w:rPr>
                <w:rFonts w:asciiTheme="minorHAnsi" w:hAnsiTheme="minorHAnsi" w:cstheme="minorHAnsi"/>
                <w:bCs/>
                <w:color w:val="0D0D0D" w:themeColor="text1" w:themeTint="F2"/>
                <w:sz w:val="24"/>
                <w:szCs w:val="24"/>
                <w:lang w:eastAsia="pl-PL"/>
              </w:rPr>
              <w:t>Po ukończeniu studiów absolwent osiąga następujące efekty uczenia się:</w:t>
            </w:r>
          </w:p>
          <w:p w:rsidRPr="00066931" w:rsidR="007D7E2A" w:rsidRDefault="007D7E2A" w14:paraId="6C3A76BA" w14:textId="77777777">
            <w:pPr>
              <w:spacing w:after="0" w:line="240" w:lineRule="auto"/>
              <w:jc w:val="center"/>
              <w:rPr>
                <w:rFonts w:asciiTheme="minorHAnsi" w:hAnsiTheme="minorHAnsi" w:cstheme="minorHAnsi"/>
                <w:bCs/>
                <w:color w:val="0D0D0D" w:themeColor="text1" w:themeTint="F2"/>
                <w:sz w:val="24"/>
                <w:szCs w:val="24"/>
                <w:lang w:eastAsia="pl-PL"/>
              </w:rPr>
            </w:pPr>
          </w:p>
        </w:tc>
      </w:tr>
      <w:tr w:rsidRPr="00066931" w:rsidR="00E266E9" w:rsidTr="193D94CD" w14:paraId="6FAF9B42" w14:textId="77777777">
        <w:trPr>
          <w:trHeight w:val="300"/>
          <w:jc w:val="center"/>
        </w:trPr>
        <w:tc>
          <w:tcPr>
            <w:tcW w:w="10094" w:type="dxa"/>
            <w:gridSpan w:val="4"/>
            <w:tcMar/>
          </w:tcPr>
          <w:p w:rsidRPr="00066931" w:rsidR="00E2105C" w:rsidP="61EDECD4" w:rsidRDefault="00E2105C" w14:paraId="34A9C321" w14:textId="414EDF4B">
            <w:pPr>
              <w:spacing w:after="0" w:line="240" w:lineRule="auto"/>
              <w:jc w:val="center"/>
              <w:rPr>
                <w:rFonts w:asciiTheme="minorHAnsi" w:hAnsiTheme="minorHAnsi" w:cstheme="minorBidi"/>
                <w:color w:val="0D0D0D" w:themeColor="text1" w:themeTint="F2"/>
                <w:sz w:val="24"/>
                <w:szCs w:val="24"/>
                <w:lang w:eastAsia="pl-PL"/>
              </w:rPr>
            </w:pPr>
            <w:r w:rsidRPr="61EDECD4">
              <w:rPr>
                <w:rFonts w:asciiTheme="minorHAnsi" w:hAnsiTheme="minorHAnsi" w:cstheme="minorBidi"/>
                <w:color w:val="0D0D0D" w:themeColor="text1" w:themeTint="F2"/>
                <w:sz w:val="24"/>
                <w:szCs w:val="24"/>
                <w:lang w:eastAsia="pl-PL"/>
              </w:rPr>
              <w:t>WIEDZA</w:t>
            </w:r>
            <w:r w:rsidRPr="61EDECD4" w:rsidR="5E913228">
              <w:rPr>
                <w:rFonts w:asciiTheme="minorHAnsi" w:hAnsiTheme="minorHAnsi" w:cstheme="minorBidi"/>
                <w:color w:val="0D0D0D" w:themeColor="text1" w:themeTint="F2"/>
                <w:sz w:val="24"/>
                <w:szCs w:val="24"/>
                <w:lang w:eastAsia="pl-PL"/>
              </w:rPr>
              <w:t>: absolwent zna i rozumie</w:t>
            </w:r>
            <w:r w:rsidRPr="61EDECD4">
              <w:rPr>
                <w:rFonts w:asciiTheme="minorHAnsi" w:hAnsiTheme="minorHAnsi" w:cstheme="minorBidi"/>
                <w:color w:val="0D0D0D" w:themeColor="text1" w:themeTint="F2"/>
                <w:sz w:val="24"/>
                <w:szCs w:val="24"/>
                <w:lang w:eastAsia="pl-PL"/>
              </w:rPr>
              <w:t xml:space="preserve"> </w:t>
            </w:r>
          </w:p>
        </w:tc>
      </w:tr>
      <w:tr w:rsidRPr="00066931" w:rsidR="007D7E2A" w:rsidTr="193D94CD" w14:paraId="13744523" w14:textId="77777777">
        <w:trPr>
          <w:jc w:val="center"/>
        </w:trPr>
        <w:tc>
          <w:tcPr>
            <w:tcW w:w="1148" w:type="dxa"/>
            <w:tcMar/>
          </w:tcPr>
          <w:p w:rsidRPr="00066931" w:rsidR="007D7E2A" w:rsidP="2291765D" w:rsidRDefault="293D4A8D" w14:paraId="54650983" w14:textId="12F61241">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KW_01</w:t>
            </w:r>
          </w:p>
        </w:tc>
        <w:tc>
          <w:tcPr>
            <w:tcW w:w="1149" w:type="dxa"/>
            <w:tcMar/>
          </w:tcPr>
          <w:p w:rsidRPr="00066931" w:rsidR="007D7E2A" w:rsidP="2291765D" w:rsidRDefault="43D4A69C" w14:paraId="3EE41DC0" w14:textId="31FF70F0">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P7S_WK</w:t>
            </w:r>
          </w:p>
        </w:tc>
        <w:tc>
          <w:tcPr>
            <w:tcW w:w="7797" w:type="dxa"/>
            <w:gridSpan w:val="2"/>
            <w:tcMar/>
          </w:tcPr>
          <w:p w:rsidR="2291765D" w:rsidP="2291765D" w:rsidRDefault="00DA620B" w14:paraId="216AF859" w14:textId="559FAD5F">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2291765D" w:rsidR="2291765D">
              <w:rPr>
                <w:rFonts w:asciiTheme="minorHAnsi" w:hAnsiTheme="minorHAnsi" w:eastAsiaTheme="minorEastAsia" w:cstheme="minorBidi"/>
                <w:color w:val="000000" w:themeColor="text1"/>
                <w:sz w:val="24"/>
                <w:szCs w:val="24"/>
              </w:rPr>
              <w:t>a zaawansowaną i pogłębioną wiedzę z zakresu szeroko rozumianych systemów informatycznych, podstaw teoretycznych ich budowania oraz metod, narzędzi i środowisk programistycznych wykorzystywanych do ich implementacji</w:t>
            </w:r>
            <w:r>
              <w:rPr>
                <w:rFonts w:asciiTheme="minorHAnsi" w:hAnsiTheme="minorHAnsi" w:eastAsiaTheme="minorEastAsia" w:cstheme="minorBidi"/>
                <w:color w:val="000000" w:themeColor="text1"/>
                <w:sz w:val="24"/>
                <w:szCs w:val="24"/>
              </w:rPr>
              <w:t>.</w:t>
            </w:r>
            <w:r w:rsidRPr="2291765D" w:rsidR="2291765D">
              <w:rPr>
                <w:rFonts w:asciiTheme="minorHAnsi" w:hAnsiTheme="minorHAnsi" w:eastAsiaTheme="minorEastAsia" w:cstheme="minorBidi"/>
                <w:color w:val="000000" w:themeColor="text1"/>
                <w:sz w:val="24"/>
                <w:szCs w:val="24"/>
              </w:rPr>
              <w:t xml:space="preserve"> </w:t>
            </w:r>
          </w:p>
        </w:tc>
      </w:tr>
      <w:tr w:rsidR="2291765D" w:rsidTr="193D94CD" w14:paraId="5AA5B3BD" w14:textId="77777777">
        <w:trPr>
          <w:trHeight w:val="300"/>
          <w:jc w:val="center"/>
        </w:trPr>
        <w:tc>
          <w:tcPr>
            <w:tcW w:w="1148" w:type="dxa"/>
            <w:tcMar/>
          </w:tcPr>
          <w:p w:rsidR="2291765D" w:rsidP="2291765D" w:rsidRDefault="2291765D" w14:paraId="2FD2C780" w14:textId="64B3F535">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KW_02</w:t>
            </w:r>
          </w:p>
        </w:tc>
        <w:tc>
          <w:tcPr>
            <w:tcW w:w="1149" w:type="dxa"/>
            <w:tcMar/>
          </w:tcPr>
          <w:p w:rsidR="7EF79C59" w:rsidP="2291765D" w:rsidRDefault="7EF79C59" w14:paraId="521C1A33" w14:textId="461D909E">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P7S_WG</w:t>
            </w:r>
          </w:p>
        </w:tc>
        <w:tc>
          <w:tcPr>
            <w:tcW w:w="7797" w:type="dxa"/>
            <w:gridSpan w:val="2"/>
            <w:tcMar/>
          </w:tcPr>
          <w:p w:rsidR="10056998" w:rsidP="2291765D" w:rsidRDefault="00DA620B" w14:paraId="23895D83" w14:textId="0F2509A6">
            <w:r>
              <w:rPr>
                <w:rFonts w:cs="Calibri"/>
                <w:sz w:val="24"/>
                <w:szCs w:val="24"/>
              </w:rPr>
              <w:t>M</w:t>
            </w:r>
            <w:r w:rsidRPr="2291765D" w:rsidR="10056998">
              <w:rPr>
                <w:rFonts w:cs="Calibri"/>
                <w:sz w:val="24"/>
                <w:szCs w:val="24"/>
              </w:rPr>
              <w:t>a uporządkowaną i podbudowaną teoretycznie wiedzę ogólną związaną z kluczowymi zagadnieniami z zakresu informatyki</w:t>
            </w:r>
            <w:r>
              <w:rPr>
                <w:rFonts w:cs="Calibri"/>
                <w:sz w:val="24"/>
                <w:szCs w:val="24"/>
              </w:rPr>
              <w:t>.</w:t>
            </w:r>
          </w:p>
        </w:tc>
      </w:tr>
      <w:tr w:rsidRPr="00066931" w:rsidR="007D7E2A" w:rsidTr="193D94CD" w14:paraId="47DB36DE" w14:textId="77777777">
        <w:trPr>
          <w:jc w:val="center"/>
        </w:trPr>
        <w:tc>
          <w:tcPr>
            <w:tcW w:w="1148" w:type="dxa"/>
            <w:tcMar/>
          </w:tcPr>
          <w:p w:rsidR="2291765D" w:rsidP="2291765D" w:rsidRDefault="2291765D" w14:paraId="72C9B391" w14:textId="5B4D5F55">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KW_03</w:t>
            </w:r>
          </w:p>
        </w:tc>
        <w:tc>
          <w:tcPr>
            <w:tcW w:w="1149" w:type="dxa"/>
            <w:tcMar/>
          </w:tcPr>
          <w:p w:rsidRPr="00066931" w:rsidR="007D7E2A" w:rsidP="2291765D" w:rsidRDefault="5B93D955" w14:paraId="6E8CFB65" w14:textId="53FBEC38">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P7S_WG</w:t>
            </w:r>
          </w:p>
        </w:tc>
        <w:tc>
          <w:tcPr>
            <w:tcW w:w="7797" w:type="dxa"/>
            <w:gridSpan w:val="2"/>
            <w:tcMar/>
          </w:tcPr>
          <w:p w:rsidR="7BA0D6D6" w:rsidP="2291765D" w:rsidRDefault="00DA620B" w14:paraId="2FFAB4E0" w14:textId="7EB83E30">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2291765D" w:rsidR="7BA0D6D6">
              <w:rPr>
                <w:rFonts w:asciiTheme="minorHAnsi" w:hAnsiTheme="minorHAnsi" w:eastAsiaTheme="minorEastAsia" w:cstheme="minorBidi"/>
                <w:color w:val="000000" w:themeColor="text1"/>
                <w:sz w:val="24"/>
                <w:szCs w:val="24"/>
              </w:rPr>
              <w:t>a zaawansowaną wiedzę szczegółową dotyczącą wybranych zagadnień z zakresu informatyki</w:t>
            </w:r>
            <w:r w:rsidRPr="2291765D" w:rsidR="2291765D">
              <w:rPr>
                <w:rFonts w:asciiTheme="minorHAnsi" w:hAnsiTheme="minorHAnsi" w:eastAsiaTheme="minorEastAsia" w:cstheme="minorBidi"/>
                <w:color w:val="000000" w:themeColor="text1"/>
                <w:sz w:val="24"/>
                <w:szCs w:val="24"/>
              </w:rPr>
              <w:t>, w sz</w:t>
            </w:r>
            <w:r w:rsidRPr="2291765D" w:rsidR="60838956">
              <w:rPr>
                <w:rFonts w:asciiTheme="minorHAnsi" w:hAnsiTheme="minorHAnsi" w:eastAsiaTheme="minorEastAsia" w:cstheme="minorBidi"/>
                <w:color w:val="000000" w:themeColor="text1"/>
                <w:sz w:val="24"/>
                <w:szCs w:val="24"/>
              </w:rPr>
              <w:t xml:space="preserve">czególności w zakresie </w:t>
            </w:r>
            <w:r w:rsidRPr="2291765D" w:rsidR="2291765D">
              <w:rPr>
                <w:rFonts w:cs="Calibri"/>
                <w:sz w:val="24"/>
                <w:szCs w:val="24"/>
              </w:rPr>
              <w:t>wykorzystania sztucznej inteligencji w różnych aspektach i dziedzinach zastosowań.</w:t>
            </w:r>
          </w:p>
        </w:tc>
      </w:tr>
      <w:tr w:rsidRPr="00066931" w:rsidR="007D7E2A" w:rsidTr="193D94CD" w14:paraId="7D9B5780" w14:textId="77777777">
        <w:trPr>
          <w:jc w:val="center"/>
        </w:trPr>
        <w:tc>
          <w:tcPr>
            <w:tcW w:w="1148" w:type="dxa"/>
            <w:tcMar/>
          </w:tcPr>
          <w:p w:rsidR="2291765D" w:rsidP="2291765D" w:rsidRDefault="2291765D" w14:paraId="7FB25625" w14:textId="10F1CDA2">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KW_04</w:t>
            </w:r>
          </w:p>
        </w:tc>
        <w:tc>
          <w:tcPr>
            <w:tcW w:w="1149" w:type="dxa"/>
            <w:tcMar/>
          </w:tcPr>
          <w:p w:rsidRPr="00066931" w:rsidR="007D7E2A" w:rsidP="2291765D" w:rsidRDefault="3C7FD0D9" w14:paraId="3FD4BE36" w14:textId="00270DBA">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P7S_WG</w:t>
            </w:r>
          </w:p>
        </w:tc>
        <w:tc>
          <w:tcPr>
            <w:tcW w:w="7797" w:type="dxa"/>
            <w:gridSpan w:val="2"/>
            <w:tcMar/>
          </w:tcPr>
          <w:p w:rsidR="014C82B3" w:rsidP="2291765D" w:rsidRDefault="00DA620B" w14:paraId="1C1E756E" w14:textId="349ABE12">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2291765D" w:rsidR="3C7FD0D9">
              <w:rPr>
                <w:rFonts w:asciiTheme="minorHAnsi" w:hAnsiTheme="minorHAnsi" w:eastAsiaTheme="minorEastAsia" w:cstheme="minorBidi"/>
                <w:color w:val="000000" w:themeColor="text1"/>
                <w:sz w:val="24"/>
                <w:szCs w:val="24"/>
              </w:rPr>
              <w:t>a poszerzoną i pogłębioną wiedzę w zakresie wybranych działów matematyki i fizyki niezbędną do rozumienia zagadnień w zakresie sztucznej inteligencji.</w:t>
            </w:r>
          </w:p>
        </w:tc>
      </w:tr>
      <w:tr w:rsidRPr="00066931" w:rsidR="007D7E2A" w:rsidTr="193D94CD" w14:paraId="0AE32373" w14:textId="77777777">
        <w:trPr>
          <w:jc w:val="center"/>
        </w:trPr>
        <w:tc>
          <w:tcPr>
            <w:tcW w:w="1148" w:type="dxa"/>
            <w:tcMar/>
          </w:tcPr>
          <w:p w:rsidR="2291765D" w:rsidP="2291765D" w:rsidRDefault="2291765D" w14:paraId="3FF374FA" w14:textId="017FBB40">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KW_05</w:t>
            </w:r>
          </w:p>
        </w:tc>
        <w:tc>
          <w:tcPr>
            <w:tcW w:w="1149" w:type="dxa"/>
            <w:tcMar/>
          </w:tcPr>
          <w:p w:rsidR="2291765D" w:rsidP="2291765D" w:rsidRDefault="2291765D" w14:paraId="07448274" w14:textId="6F34D2A9">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P7S_WG</w:t>
            </w:r>
          </w:p>
        </w:tc>
        <w:tc>
          <w:tcPr>
            <w:tcW w:w="7797" w:type="dxa"/>
            <w:gridSpan w:val="2"/>
            <w:tcMar/>
          </w:tcPr>
          <w:p w:rsidR="2291765D" w:rsidP="2291765D" w:rsidRDefault="00DA620B" w14:paraId="23163A2C" w14:textId="0B9C2CEF">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2291765D" w:rsidR="2291765D">
              <w:rPr>
                <w:rFonts w:asciiTheme="minorHAnsi" w:hAnsiTheme="minorHAnsi" w:eastAsiaTheme="minorEastAsia" w:cstheme="minorBidi"/>
                <w:color w:val="000000" w:themeColor="text1"/>
                <w:sz w:val="24"/>
                <w:szCs w:val="24"/>
              </w:rPr>
              <w:t>a wiedzę o trendach rozwojowych i najistotniejszych nowych osiągnięciach informatyki i innych, wybranych, pokrewnych dyscyplin naukowych</w:t>
            </w:r>
          </w:p>
        </w:tc>
      </w:tr>
      <w:tr w:rsidRPr="00066931" w:rsidR="007D7E2A" w:rsidTr="193D94CD" w14:paraId="4FDA178A" w14:textId="77777777">
        <w:trPr>
          <w:jc w:val="center"/>
        </w:trPr>
        <w:tc>
          <w:tcPr>
            <w:tcW w:w="1148" w:type="dxa"/>
            <w:tcMar/>
          </w:tcPr>
          <w:p w:rsidR="2291765D" w:rsidP="2291765D" w:rsidRDefault="2291765D" w14:paraId="0BBDDCC3" w14:textId="57AE4CC6">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KW_06</w:t>
            </w:r>
          </w:p>
        </w:tc>
        <w:tc>
          <w:tcPr>
            <w:tcW w:w="1149" w:type="dxa"/>
            <w:tcMar/>
          </w:tcPr>
          <w:p w:rsidR="2291765D" w:rsidP="2291765D" w:rsidRDefault="2291765D" w14:paraId="0722FE14" w14:textId="56670DE1">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P7S_WG</w:t>
            </w:r>
          </w:p>
        </w:tc>
        <w:tc>
          <w:tcPr>
            <w:tcW w:w="7797" w:type="dxa"/>
            <w:gridSpan w:val="2"/>
            <w:tcMar/>
          </w:tcPr>
          <w:p w:rsidR="2291765D" w:rsidP="2291765D" w:rsidRDefault="00DA620B" w14:paraId="55A2DA26" w14:textId="7E5DAFD8">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2291765D" w:rsidR="2291765D">
              <w:rPr>
                <w:rFonts w:asciiTheme="minorHAnsi" w:hAnsiTheme="minorHAnsi" w:eastAsiaTheme="minorEastAsia" w:cstheme="minorBidi"/>
                <w:color w:val="000000" w:themeColor="text1"/>
                <w:sz w:val="24"/>
                <w:szCs w:val="24"/>
              </w:rPr>
              <w:t>a zaawansowaną i szczegółową wiedzę o procesach zachodzących w cyklu życia systemów informatycznych sprzętowych lub programowych</w:t>
            </w:r>
            <w:r>
              <w:rPr>
                <w:rFonts w:asciiTheme="minorHAnsi" w:hAnsiTheme="minorHAnsi" w:eastAsiaTheme="minorEastAsia" w:cstheme="minorBidi"/>
                <w:color w:val="000000" w:themeColor="text1"/>
                <w:sz w:val="24"/>
                <w:szCs w:val="24"/>
              </w:rPr>
              <w:t>.</w:t>
            </w:r>
          </w:p>
        </w:tc>
      </w:tr>
      <w:tr w:rsidR="2291765D" w:rsidTr="193D94CD" w14:paraId="5DBFC2ED" w14:textId="77777777">
        <w:trPr>
          <w:trHeight w:val="300"/>
          <w:jc w:val="center"/>
        </w:trPr>
        <w:tc>
          <w:tcPr>
            <w:tcW w:w="1148" w:type="dxa"/>
            <w:tcMar/>
          </w:tcPr>
          <w:p w:rsidR="2291765D" w:rsidP="2291765D" w:rsidRDefault="2291765D" w14:paraId="0029BA31" w14:textId="413EE694">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KW_07</w:t>
            </w:r>
          </w:p>
        </w:tc>
        <w:tc>
          <w:tcPr>
            <w:tcW w:w="1149" w:type="dxa"/>
            <w:tcMar/>
          </w:tcPr>
          <w:p w:rsidR="2291765D" w:rsidP="2291765D" w:rsidRDefault="2291765D" w14:paraId="03498502" w14:textId="71AB6FFE">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P7S_WG</w:t>
            </w:r>
          </w:p>
        </w:tc>
        <w:tc>
          <w:tcPr>
            <w:tcW w:w="7797" w:type="dxa"/>
            <w:gridSpan w:val="2"/>
            <w:tcMar/>
          </w:tcPr>
          <w:p w:rsidR="2291765D" w:rsidP="2291765D" w:rsidRDefault="00DA620B" w14:paraId="5F0D6703" w14:textId="6B2FF291">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Z</w:t>
            </w:r>
            <w:r w:rsidRPr="2291765D" w:rsidR="2291765D">
              <w:rPr>
                <w:rFonts w:asciiTheme="minorHAnsi" w:hAnsiTheme="minorHAnsi" w:eastAsiaTheme="minorEastAsia" w:cstheme="minorBidi"/>
                <w:color w:val="000000" w:themeColor="text1"/>
                <w:sz w:val="24"/>
                <w:szCs w:val="24"/>
              </w:rPr>
              <w:t>na zaawansowane metody, techniki i narzędzia stosowane przy rozwiązywaniu złożonych zadań inżynierskich i prowadzeniu prac badawczych w wybranym obszarze informatyki</w:t>
            </w:r>
            <w:r>
              <w:rPr>
                <w:rFonts w:asciiTheme="minorHAnsi" w:hAnsiTheme="minorHAnsi" w:eastAsiaTheme="minorEastAsia" w:cstheme="minorBidi"/>
                <w:color w:val="000000" w:themeColor="text1"/>
                <w:sz w:val="24"/>
                <w:szCs w:val="24"/>
              </w:rPr>
              <w:t>.</w:t>
            </w:r>
          </w:p>
        </w:tc>
      </w:tr>
      <w:tr w:rsidRPr="00066931" w:rsidR="007D7E2A" w:rsidTr="193D94CD" w14:paraId="220FD67B" w14:textId="77777777">
        <w:trPr>
          <w:jc w:val="center"/>
        </w:trPr>
        <w:tc>
          <w:tcPr>
            <w:tcW w:w="1148" w:type="dxa"/>
            <w:tcMar/>
          </w:tcPr>
          <w:p w:rsidRPr="00066931" w:rsidR="007D7E2A" w:rsidP="2291765D" w:rsidRDefault="49F13ECC" w14:paraId="0DB6C5AD" w14:textId="11E8262D">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w:t>
            </w:r>
            <w:r w:rsidRPr="2291765D" w:rsidR="760F9F23">
              <w:rPr>
                <w:rFonts w:asciiTheme="minorHAnsi" w:hAnsiTheme="minorHAnsi" w:cstheme="minorBidi"/>
                <w:color w:val="0D0D0D" w:themeColor="text1" w:themeTint="F2"/>
                <w:sz w:val="24"/>
                <w:szCs w:val="24"/>
                <w:lang w:eastAsia="pl-PL"/>
              </w:rPr>
              <w:t>08</w:t>
            </w:r>
          </w:p>
        </w:tc>
        <w:tc>
          <w:tcPr>
            <w:tcW w:w="1149" w:type="dxa"/>
            <w:tcMar/>
          </w:tcPr>
          <w:p w:rsidR="2291765D" w:rsidP="2291765D" w:rsidRDefault="2291765D" w14:paraId="304A8600" w14:textId="0EB27575">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P7S_WK</w:t>
            </w:r>
          </w:p>
        </w:tc>
        <w:tc>
          <w:tcPr>
            <w:tcW w:w="7797" w:type="dxa"/>
            <w:gridSpan w:val="2"/>
            <w:tcMar/>
          </w:tcPr>
          <w:p w:rsidR="2291765D" w:rsidP="60B84F82" w:rsidRDefault="00DA620B" w14:paraId="03B020FB" w14:textId="2979A3AE">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Z</w:t>
            </w:r>
            <w:r w:rsidRPr="60B84F82" w:rsidR="2291765D">
              <w:rPr>
                <w:rFonts w:asciiTheme="minorHAnsi" w:hAnsiTheme="minorHAnsi" w:eastAsiaTheme="minorEastAsia" w:cstheme="minorBidi"/>
                <w:color w:val="000000" w:themeColor="text1"/>
                <w:sz w:val="24"/>
                <w:szCs w:val="24"/>
              </w:rPr>
              <w:t>na i rozumie uwarunkowania prawne, społeczne i etyczne w Sztucznej Inteligencji</w:t>
            </w:r>
            <w:r>
              <w:rPr>
                <w:rFonts w:asciiTheme="minorHAnsi" w:hAnsiTheme="minorHAnsi" w:eastAsiaTheme="minorEastAsia" w:cstheme="minorBidi"/>
                <w:color w:val="000000" w:themeColor="text1"/>
                <w:sz w:val="24"/>
                <w:szCs w:val="24"/>
              </w:rPr>
              <w:t>.</w:t>
            </w:r>
          </w:p>
        </w:tc>
      </w:tr>
      <w:tr w:rsidR="2291765D" w:rsidTr="193D94CD" w14:paraId="1779D80E" w14:textId="77777777">
        <w:trPr>
          <w:trHeight w:val="300"/>
          <w:jc w:val="center"/>
        </w:trPr>
        <w:tc>
          <w:tcPr>
            <w:tcW w:w="1148" w:type="dxa"/>
            <w:tcMar/>
          </w:tcPr>
          <w:p w:rsidR="5460DDD6" w:rsidP="2291765D" w:rsidRDefault="5460DDD6" w14:paraId="746D61BF" w14:textId="46828532">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KW_09</w:t>
            </w:r>
          </w:p>
        </w:tc>
        <w:tc>
          <w:tcPr>
            <w:tcW w:w="1149" w:type="dxa"/>
            <w:tcMar/>
          </w:tcPr>
          <w:p w:rsidR="2291765D" w:rsidP="2291765D" w:rsidRDefault="2291765D" w14:paraId="272ED9AE" w14:textId="06E0EBFF">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P7S_WK</w:t>
            </w:r>
          </w:p>
        </w:tc>
        <w:tc>
          <w:tcPr>
            <w:tcW w:w="7797" w:type="dxa"/>
            <w:gridSpan w:val="2"/>
            <w:tcMar/>
          </w:tcPr>
          <w:p w:rsidR="2291765D" w:rsidP="2291765D" w:rsidRDefault="00DA620B" w14:paraId="74700232" w14:textId="3A891F8E">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2291765D" w:rsidR="2291765D">
              <w:rPr>
                <w:rFonts w:asciiTheme="minorHAnsi" w:hAnsiTheme="minorHAnsi" w:eastAsiaTheme="minorEastAsia" w:cstheme="minorBidi"/>
                <w:color w:val="000000" w:themeColor="text1"/>
                <w:sz w:val="24"/>
                <w:szCs w:val="24"/>
              </w:rPr>
              <w:t>a podstawową wiedzę dotyczącą zarządzania / prowadzenia działalności gospodarczej oraz indywidualnej przedsiębiorczości; zna ekonomiczne, prawne i inne uwarunkowania działalności firm IT</w:t>
            </w:r>
            <w:r>
              <w:rPr>
                <w:rFonts w:asciiTheme="minorHAnsi" w:hAnsiTheme="minorHAnsi" w:eastAsiaTheme="minorEastAsia" w:cstheme="minorBidi"/>
                <w:color w:val="000000" w:themeColor="text1"/>
                <w:sz w:val="24"/>
                <w:szCs w:val="24"/>
              </w:rPr>
              <w:t>.</w:t>
            </w:r>
          </w:p>
        </w:tc>
      </w:tr>
      <w:tr w:rsidR="2291765D" w:rsidTr="193D94CD" w14:paraId="58F02ECE" w14:textId="77777777">
        <w:trPr>
          <w:trHeight w:val="300"/>
          <w:jc w:val="center"/>
        </w:trPr>
        <w:tc>
          <w:tcPr>
            <w:tcW w:w="1148" w:type="dxa"/>
            <w:tcMar/>
          </w:tcPr>
          <w:p w:rsidR="5460DDD6" w:rsidP="2291765D" w:rsidRDefault="5460DDD6" w14:paraId="26963A3A" w14:textId="3419297A">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KW_10</w:t>
            </w:r>
          </w:p>
        </w:tc>
        <w:tc>
          <w:tcPr>
            <w:tcW w:w="1149" w:type="dxa"/>
            <w:tcMar/>
          </w:tcPr>
          <w:p w:rsidR="4F1C6D5C" w:rsidP="2291765D" w:rsidRDefault="4F1C6D5C" w14:paraId="3107F83E" w14:textId="6C2848E3">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P7S_WG</w:t>
            </w:r>
          </w:p>
        </w:tc>
        <w:tc>
          <w:tcPr>
            <w:tcW w:w="7797" w:type="dxa"/>
            <w:gridSpan w:val="2"/>
            <w:tcMar/>
          </w:tcPr>
          <w:p w:rsidR="46D5000C" w:rsidP="2291765D" w:rsidRDefault="00DA620B" w14:paraId="7A42071E" w14:textId="398C6028">
            <w:pPr>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2291765D" w:rsidR="4F1C6D5C">
              <w:rPr>
                <w:rFonts w:asciiTheme="minorHAnsi" w:hAnsiTheme="minorHAnsi" w:eastAsiaTheme="minorEastAsia" w:cstheme="minorBidi"/>
                <w:color w:val="000000" w:themeColor="text1"/>
                <w:sz w:val="24"/>
                <w:szCs w:val="24"/>
              </w:rPr>
              <w:t>a wiedzę na temat metod pozyskiwania wiedzy z danych różnych typów danych, ich transformacji i walidacji oraz potencjalnych zastosowań</w:t>
            </w:r>
            <w:r>
              <w:rPr>
                <w:rFonts w:asciiTheme="minorHAnsi" w:hAnsiTheme="minorHAnsi" w:eastAsiaTheme="minorEastAsia" w:cstheme="minorBidi"/>
                <w:color w:val="000000" w:themeColor="text1"/>
                <w:sz w:val="24"/>
                <w:szCs w:val="24"/>
              </w:rPr>
              <w:t>.</w:t>
            </w:r>
          </w:p>
        </w:tc>
      </w:tr>
      <w:tr w:rsidRPr="00066931" w:rsidR="00E266E9" w:rsidTr="193D94CD" w14:paraId="331C9A0B" w14:textId="77777777">
        <w:trPr>
          <w:jc w:val="center"/>
        </w:trPr>
        <w:tc>
          <w:tcPr>
            <w:tcW w:w="10094" w:type="dxa"/>
            <w:gridSpan w:val="4"/>
            <w:tcMar/>
          </w:tcPr>
          <w:p w:rsidRPr="00066931" w:rsidR="00E2105C" w:rsidP="61EDECD4" w:rsidRDefault="00E2105C" w14:paraId="54A4033A" w14:textId="7405BCE6">
            <w:pPr>
              <w:spacing w:after="0" w:line="240" w:lineRule="auto"/>
              <w:jc w:val="center"/>
              <w:rPr>
                <w:rFonts w:asciiTheme="minorHAnsi" w:hAnsiTheme="minorHAnsi" w:cstheme="minorBidi"/>
                <w:color w:val="0D0D0D" w:themeColor="text1" w:themeTint="F2"/>
                <w:sz w:val="24"/>
                <w:szCs w:val="24"/>
                <w:lang w:eastAsia="pl-PL"/>
              </w:rPr>
            </w:pPr>
            <w:r w:rsidRPr="61EDECD4">
              <w:rPr>
                <w:rFonts w:asciiTheme="minorHAnsi" w:hAnsiTheme="minorHAnsi" w:cstheme="minorBidi"/>
                <w:color w:val="0D0D0D" w:themeColor="text1" w:themeTint="F2"/>
                <w:sz w:val="24"/>
                <w:szCs w:val="24"/>
                <w:lang w:eastAsia="pl-PL"/>
              </w:rPr>
              <w:t>UMIEJĘTNOŚCI</w:t>
            </w:r>
            <w:r w:rsidRPr="61EDECD4" w:rsidR="3210A323">
              <w:rPr>
                <w:rFonts w:asciiTheme="minorHAnsi" w:hAnsiTheme="minorHAnsi" w:cstheme="minorBidi"/>
                <w:color w:val="0D0D0D" w:themeColor="text1" w:themeTint="F2"/>
                <w:sz w:val="24"/>
                <w:szCs w:val="24"/>
                <w:lang w:eastAsia="pl-PL"/>
              </w:rPr>
              <w:t>: absolwent potrafi</w:t>
            </w:r>
          </w:p>
        </w:tc>
      </w:tr>
      <w:tr w:rsidRPr="00066931" w:rsidR="007D7E2A" w:rsidTr="193D94CD" w14:paraId="38F887DC" w14:textId="77777777">
        <w:trPr>
          <w:jc w:val="center"/>
        </w:trPr>
        <w:tc>
          <w:tcPr>
            <w:tcW w:w="1148" w:type="dxa"/>
            <w:tcMar/>
          </w:tcPr>
          <w:p w:rsidR="2291765D" w:rsidP="2291765D" w:rsidRDefault="2291765D" w14:paraId="71B87D1C" w14:textId="19040F9F">
            <w:pPr>
              <w:spacing w:after="0"/>
              <w:rPr>
                <w:color w:val="000000" w:themeColor="text1"/>
                <w:sz w:val="24"/>
                <w:szCs w:val="24"/>
              </w:rPr>
            </w:pPr>
            <w:r w:rsidRPr="2291765D">
              <w:rPr>
                <w:color w:val="000000" w:themeColor="text1"/>
                <w:sz w:val="24"/>
                <w:szCs w:val="24"/>
              </w:rPr>
              <w:lastRenderedPageBreak/>
              <w:t>KU_01</w:t>
            </w:r>
          </w:p>
        </w:tc>
        <w:tc>
          <w:tcPr>
            <w:tcW w:w="1149" w:type="dxa"/>
            <w:tcMar/>
          </w:tcPr>
          <w:p w:rsidRPr="00066931" w:rsidR="007D7E2A" w:rsidP="2291765D" w:rsidRDefault="34E5643B" w14:paraId="6B4E66E5" w14:textId="06AEE4D3">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P7S_UU</w:t>
            </w:r>
          </w:p>
        </w:tc>
        <w:tc>
          <w:tcPr>
            <w:tcW w:w="7797" w:type="dxa"/>
            <w:gridSpan w:val="2"/>
            <w:tcMar/>
          </w:tcPr>
          <w:p w:rsidR="2291765D" w:rsidP="2291765D" w:rsidRDefault="00DA620B" w14:paraId="77B520E4" w14:textId="5951A2A4">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2291765D">
              <w:rPr>
                <w:rFonts w:asciiTheme="minorHAnsi" w:hAnsiTheme="minorHAnsi" w:eastAsiaTheme="minorEastAsia" w:cstheme="minorBidi"/>
                <w:color w:val="000000" w:themeColor="text1"/>
                <w:sz w:val="24"/>
                <w:szCs w:val="24"/>
              </w:rPr>
              <w:t>otrafi pozyskiwać informacje z literatury, baz danych oraz innych źródeł (w języku polskim i angielskim), integrować je, dokonywać ich interpretacji i krytycznej oceny, wyciągać wnioski oraz formułować i wyczerpująco uzasadniać opinie</w:t>
            </w:r>
            <w:r>
              <w:rPr>
                <w:rFonts w:asciiTheme="minorHAnsi" w:hAnsiTheme="minorHAnsi" w:eastAsiaTheme="minorEastAsia" w:cstheme="minorBidi"/>
                <w:color w:val="000000" w:themeColor="text1"/>
                <w:sz w:val="24"/>
                <w:szCs w:val="24"/>
              </w:rPr>
              <w:t>.</w:t>
            </w:r>
          </w:p>
        </w:tc>
      </w:tr>
      <w:tr w:rsidRPr="00066931" w:rsidR="007D7E2A" w:rsidTr="193D94CD" w14:paraId="3BB657C8" w14:textId="77777777">
        <w:trPr>
          <w:jc w:val="center"/>
        </w:trPr>
        <w:tc>
          <w:tcPr>
            <w:tcW w:w="1148" w:type="dxa"/>
            <w:tcMar/>
          </w:tcPr>
          <w:p w:rsidR="2291765D" w:rsidP="2291765D" w:rsidRDefault="2291765D" w14:paraId="407B5ECF" w14:textId="5D7AA0A3">
            <w:pPr>
              <w:spacing w:after="0"/>
              <w:rPr>
                <w:color w:val="000000" w:themeColor="text1"/>
                <w:sz w:val="24"/>
                <w:szCs w:val="24"/>
              </w:rPr>
            </w:pPr>
            <w:r w:rsidRPr="2291765D">
              <w:rPr>
                <w:color w:val="000000" w:themeColor="text1"/>
                <w:sz w:val="24"/>
                <w:szCs w:val="24"/>
              </w:rPr>
              <w:t>KU_02</w:t>
            </w:r>
          </w:p>
        </w:tc>
        <w:tc>
          <w:tcPr>
            <w:tcW w:w="1149" w:type="dxa"/>
            <w:tcMar/>
          </w:tcPr>
          <w:p w:rsidRPr="00066931" w:rsidR="007D7E2A" w:rsidP="2291765D" w:rsidRDefault="6DD73EBD" w14:paraId="3180E72D" w14:textId="31042F03">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P7S_UW</w:t>
            </w:r>
          </w:p>
        </w:tc>
        <w:tc>
          <w:tcPr>
            <w:tcW w:w="7797" w:type="dxa"/>
            <w:gridSpan w:val="2"/>
            <w:tcMar/>
          </w:tcPr>
          <w:p w:rsidR="6DD73EBD" w:rsidP="60B84F82" w:rsidRDefault="00DA620B" w14:paraId="7A133780" w14:textId="1AAA32A8">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60B84F82" w:rsidR="1027543B">
              <w:rPr>
                <w:rFonts w:asciiTheme="minorHAnsi" w:hAnsiTheme="minorHAnsi" w:eastAsiaTheme="minorEastAsia" w:cstheme="minorBidi"/>
                <w:color w:val="000000" w:themeColor="text1"/>
                <w:sz w:val="24"/>
                <w:szCs w:val="24"/>
              </w:rPr>
              <w:t xml:space="preserve">otrafi </w:t>
            </w:r>
            <w:r w:rsidRPr="60B84F82" w:rsidR="6DD73EBD">
              <w:rPr>
                <w:rFonts w:asciiTheme="minorHAnsi" w:hAnsiTheme="minorHAnsi" w:eastAsiaTheme="minorEastAsia" w:cstheme="minorBidi"/>
                <w:color w:val="000000" w:themeColor="text1"/>
                <w:sz w:val="24"/>
                <w:szCs w:val="24"/>
              </w:rPr>
              <w:t>adaptować istniejące oraz tworzyć nowe metody informatyczne do rozwiązywania nieszablonowych problemów praktycznych i teoretycznych</w:t>
            </w:r>
            <w:r>
              <w:rPr>
                <w:rFonts w:asciiTheme="minorHAnsi" w:hAnsiTheme="minorHAnsi" w:eastAsiaTheme="minorEastAsia" w:cstheme="minorBidi"/>
                <w:color w:val="000000" w:themeColor="text1"/>
                <w:sz w:val="24"/>
                <w:szCs w:val="24"/>
              </w:rPr>
              <w:t>.</w:t>
            </w:r>
          </w:p>
        </w:tc>
      </w:tr>
      <w:tr w:rsidRPr="00066931" w:rsidR="007D7E2A" w:rsidTr="193D94CD" w14:paraId="32D7DD87" w14:textId="77777777">
        <w:trPr>
          <w:jc w:val="center"/>
        </w:trPr>
        <w:tc>
          <w:tcPr>
            <w:tcW w:w="1148" w:type="dxa"/>
            <w:tcMar/>
          </w:tcPr>
          <w:p w:rsidR="2291765D" w:rsidP="2291765D" w:rsidRDefault="2291765D" w14:paraId="52359940" w14:textId="20B5CFA3">
            <w:pPr>
              <w:spacing w:after="0"/>
              <w:rPr>
                <w:color w:val="000000" w:themeColor="text1"/>
                <w:sz w:val="24"/>
                <w:szCs w:val="24"/>
              </w:rPr>
            </w:pPr>
            <w:r w:rsidRPr="2291765D">
              <w:rPr>
                <w:color w:val="000000" w:themeColor="text1"/>
                <w:sz w:val="24"/>
                <w:szCs w:val="24"/>
              </w:rPr>
              <w:t>KU_03</w:t>
            </w:r>
          </w:p>
        </w:tc>
        <w:tc>
          <w:tcPr>
            <w:tcW w:w="1149" w:type="dxa"/>
            <w:tcMar/>
          </w:tcPr>
          <w:p w:rsidRPr="00066931" w:rsidR="007D7E2A" w:rsidP="2291765D" w:rsidRDefault="26E767DE" w14:paraId="5D526F98" w14:textId="792F3809">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P7S_UW</w:t>
            </w:r>
          </w:p>
        </w:tc>
        <w:tc>
          <w:tcPr>
            <w:tcW w:w="7797" w:type="dxa"/>
            <w:gridSpan w:val="2"/>
            <w:tcMar/>
          </w:tcPr>
          <w:p w:rsidR="2291765D" w:rsidP="2291765D" w:rsidRDefault="00DA620B" w14:paraId="4A3B6566" w14:textId="5A748CBB">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2291765D">
              <w:rPr>
                <w:rFonts w:asciiTheme="minorHAnsi" w:hAnsiTheme="minorHAnsi" w:eastAsiaTheme="minorEastAsia" w:cstheme="minorBidi"/>
                <w:color w:val="000000" w:themeColor="text1"/>
                <w:sz w:val="24"/>
                <w:szCs w:val="24"/>
              </w:rPr>
              <w:t xml:space="preserve">otrafi planować i przeprowadzać eksperymenty, w tym pomiary i symulacje komputerowe, interpretować uzyskane wyniki i wyciągać wnioski oraz formułować i weryfikować hipotezy związane ze złożonymi problemami </w:t>
            </w:r>
            <w:r w:rsidRPr="2291765D" w:rsidR="789105F5">
              <w:rPr>
                <w:rFonts w:asciiTheme="minorHAnsi" w:hAnsiTheme="minorHAnsi" w:eastAsiaTheme="minorEastAsia" w:cstheme="minorBidi"/>
                <w:color w:val="000000" w:themeColor="text1"/>
                <w:sz w:val="24"/>
                <w:szCs w:val="24"/>
              </w:rPr>
              <w:t>inżynierskimi</w:t>
            </w:r>
            <w:r w:rsidRPr="2291765D" w:rsidR="2291765D">
              <w:rPr>
                <w:rFonts w:asciiTheme="minorHAnsi" w:hAnsiTheme="minorHAnsi" w:eastAsiaTheme="minorEastAsia" w:cstheme="minorBidi"/>
                <w:color w:val="000000" w:themeColor="text1"/>
                <w:sz w:val="24"/>
                <w:szCs w:val="24"/>
              </w:rPr>
              <w:t xml:space="preserve"> i prostymi problemami badawczymi</w:t>
            </w:r>
            <w:r>
              <w:rPr>
                <w:rFonts w:asciiTheme="minorHAnsi" w:hAnsiTheme="minorHAnsi" w:eastAsiaTheme="minorEastAsia" w:cstheme="minorBidi"/>
                <w:color w:val="000000" w:themeColor="text1"/>
                <w:sz w:val="24"/>
                <w:szCs w:val="24"/>
              </w:rPr>
              <w:t>.</w:t>
            </w:r>
          </w:p>
        </w:tc>
      </w:tr>
      <w:tr w:rsidRPr="00066931" w:rsidR="007D7E2A" w:rsidTr="193D94CD" w14:paraId="6195E8F5" w14:textId="77777777">
        <w:trPr>
          <w:jc w:val="center"/>
        </w:trPr>
        <w:tc>
          <w:tcPr>
            <w:tcW w:w="1148" w:type="dxa"/>
            <w:tcMar/>
          </w:tcPr>
          <w:p w:rsidR="2291765D" w:rsidP="2291765D" w:rsidRDefault="2291765D" w14:paraId="2D272155" w14:textId="2DE1BE4B">
            <w:pPr>
              <w:spacing w:after="0"/>
              <w:rPr>
                <w:color w:val="000000" w:themeColor="text1"/>
                <w:sz w:val="24"/>
                <w:szCs w:val="24"/>
              </w:rPr>
            </w:pPr>
            <w:r w:rsidRPr="2291765D">
              <w:rPr>
                <w:color w:val="000000" w:themeColor="text1"/>
                <w:sz w:val="24"/>
                <w:szCs w:val="24"/>
              </w:rPr>
              <w:t>KU_04</w:t>
            </w:r>
          </w:p>
        </w:tc>
        <w:tc>
          <w:tcPr>
            <w:tcW w:w="1149" w:type="dxa"/>
            <w:tcMar/>
          </w:tcPr>
          <w:p w:rsidRPr="00066931" w:rsidR="007D7E2A" w:rsidP="2291765D" w:rsidRDefault="682CC31D" w14:paraId="1E5A5CC3" w14:textId="310C293E">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P7S_UW</w:t>
            </w:r>
          </w:p>
        </w:tc>
        <w:tc>
          <w:tcPr>
            <w:tcW w:w="7797" w:type="dxa"/>
            <w:gridSpan w:val="2"/>
            <w:tcMar/>
          </w:tcPr>
          <w:p w:rsidR="2291765D" w:rsidP="2291765D" w:rsidRDefault="00DA620B" w14:paraId="6C49100E" w14:textId="7A1B8B15">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2291765D">
              <w:rPr>
                <w:rFonts w:asciiTheme="minorHAnsi" w:hAnsiTheme="minorHAnsi" w:eastAsiaTheme="minorEastAsia" w:cstheme="minorBidi"/>
                <w:color w:val="000000" w:themeColor="text1"/>
                <w:sz w:val="24"/>
                <w:szCs w:val="24"/>
              </w:rPr>
              <w:t xml:space="preserve">otrafi wykorzystać do formułowania i rozwiązywania </w:t>
            </w:r>
            <w:r w:rsidRPr="2291765D" w:rsidR="325E8831">
              <w:rPr>
                <w:rFonts w:asciiTheme="minorHAnsi" w:hAnsiTheme="minorHAnsi" w:eastAsiaTheme="minorEastAsia" w:cstheme="minorBidi"/>
                <w:color w:val="000000" w:themeColor="text1"/>
                <w:sz w:val="24"/>
                <w:szCs w:val="24"/>
              </w:rPr>
              <w:t>problemów z obszaru zastosowań sztucznej inteligencji, w tym</w:t>
            </w:r>
            <w:r w:rsidRPr="2291765D" w:rsidR="42A79D81">
              <w:rPr>
                <w:rFonts w:asciiTheme="minorHAnsi" w:hAnsiTheme="minorHAnsi" w:eastAsiaTheme="minorEastAsia" w:cstheme="minorBidi"/>
                <w:color w:val="000000" w:themeColor="text1"/>
                <w:sz w:val="24"/>
                <w:szCs w:val="24"/>
              </w:rPr>
              <w:t xml:space="preserve"> prostych</w:t>
            </w:r>
            <w:r w:rsidRPr="2291765D" w:rsidR="325E8831">
              <w:rPr>
                <w:rFonts w:asciiTheme="minorHAnsi" w:hAnsiTheme="minorHAnsi" w:eastAsiaTheme="minorEastAsia" w:cstheme="minorBidi"/>
                <w:color w:val="000000" w:themeColor="text1"/>
                <w:sz w:val="24"/>
                <w:szCs w:val="24"/>
              </w:rPr>
              <w:t xml:space="preserve"> problemów badawczych,</w:t>
            </w:r>
            <w:r w:rsidRPr="2291765D" w:rsidR="2291765D">
              <w:rPr>
                <w:rFonts w:asciiTheme="minorHAnsi" w:hAnsiTheme="minorHAnsi" w:eastAsiaTheme="minorEastAsia" w:cstheme="minorBidi"/>
                <w:color w:val="000000" w:themeColor="text1"/>
                <w:sz w:val="24"/>
                <w:szCs w:val="24"/>
              </w:rPr>
              <w:t xml:space="preserve"> metody analityczne, symulacyjne oraz eksperymentalne</w:t>
            </w:r>
            <w:r>
              <w:rPr>
                <w:rFonts w:asciiTheme="minorHAnsi" w:hAnsiTheme="minorHAnsi" w:eastAsiaTheme="minorEastAsia" w:cstheme="minorBidi"/>
                <w:color w:val="000000" w:themeColor="text1"/>
                <w:sz w:val="24"/>
                <w:szCs w:val="24"/>
              </w:rPr>
              <w:t>.</w:t>
            </w:r>
          </w:p>
        </w:tc>
      </w:tr>
      <w:tr w:rsidRPr="00066931" w:rsidR="007D7E2A" w:rsidTr="193D94CD" w14:paraId="4794EBA2" w14:textId="77777777">
        <w:trPr>
          <w:jc w:val="center"/>
        </w:trPr>
        <w:tc>
          <w:tcPr>
            <w:tcW w:w="1148" w:type="dxa"/>
            <w:tcMar/>
          </w:tcPr>
          <w:p w:rsidR="2291765D" w:rsidP="2291765D" w:rsidRDefault="2291765D" w14:paraId="5CAF8D58" w14:textId="4E237E73">
            <w:pPr>
              <w:spacing w:after="0"/>
              <w:rPr>
                <w:color w:val="000000" w:themeColor="text1"/>
                <w:sz w:val="24"/>
                <w:szCs w:val="24"/>
              </w:rPr>
            </w:pPr>
            <w:r w:rsidRPr="2291765D">
              <w:rPr>
                <w:color w:val="000000" w:themeColor="text1"/>
                <w:sz w:val="24"/>
                <w:szCs w:val="24"/>
              </w:rPr>
              <w:t>KU_05</w:t>
            </w:r>
          </w:p>
        </w:tc>
        <w:tc>
          <w:tcPr>
            <w:tcW w:w="1149" w:type="dxa"/>
            <w:tcMar/>
          </w:tcPr>
          <w:p w:rsidRPr="00066931" w:rsidR="007D7E2A" w:rsidP="2291765D" w:rsidRDefault="43254248" w14:paraId="4F16EDF9" w14:textId="2892170C">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P7S_UW</w:t>
            </w:r>
          </w:p>
        </w:tc>
        <w:tc>
          <w:tcPr>
            <w:tcW w:w="7797" w:type="dxa"/>
            <w:gridSpan w:val="2"/>
            <w:tcMar/>
          </w:tcPr>
          <w:p w:rsidR="23082149" w:rsidP="2291765D" w:rsidRDefault="00DA620B" w14:paraId="3F5519D5" w14:textId="21DA04CF">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2291765D">
              <w:rPr>
                <w:rFonts w:asciiTheme="minorHAnsi" w:hAnsiTheme="minorHAnsi" w:eastAsiaTheme="minorEastAsia" w:cstheme="minorBidi"/>
                <w:color w:val="000000" w:themeColor="text1"/>
                <w:sz w:val="24"/>
                <w:szCs w:val="24"/>
              </w:rPr>
              <w:t>otrafi integrować wiedzę z różnych obszarów informatyki (a w razie potrzeby także wiedzę z innych dyscyplin naukowych) oraz zastosować podejście systemowe, uwzględniające także aspekty pozatechniczne</w:t>
            </w:r>
            <w:r>
              <w:rPr>
                <w:rFonts w:asciiTheme="minorHAnsi" w:hAnsiTheme="minorHAnsi" w:eastAsiaTheme="minorEastAsia" w:cstheme="minorBidi"/>
                <w:color w:val="000000" w:themeColor="text1"/>
                <w:sz w:val="24"/>
                <w:szCs w:val="24"/>
              </w:rPr>
              <w:t>.</w:t>
            </w:r>
          </w:p>
        </w:tc>
      </w:tr>
      <w:tr w:rsidRPr="00066931" w:rsidR="007D7E2A" w:rsidTr="193D94CD" w14:paraId="58370897" w14:textId="77777777">
        <w:trPr>
          <w:jc w:val="center"/>
        </w:trPr>
        <w:tc>
          <w:tcPr>
            <w:tcW w:w="1148" w:type="dxa"/>
            <w:tcMar/>
          </w:tcPr>
          <w:p w:rsidR="2291765D" w:rsidP="2291765D" w:rsidRDefault="2291765D" w14:paraId="755B3D24" w14:textId="72BEE16B">
            <w:pPr>
              <w:spacing w:after="0"/>
              <w:rPr>
                <w:color w:val="000000" w:themeColor="text1"/>
                <w:sz w:val="24"/>
                <w:szCs w:val="24"/>
              </w:rPr>
            </w:pPr>
            <w:r w:rsidRPr="2291765D">
              <w:rPr>
                <w:color w:val="000000" w:themeColor="text1"/>
                <w:sz w:val="24"/>
                <w:szCs w:val="24"/>
              </w:rPr>
              <w:t>KU_06</w:t>
            </w:r>
          </w:p>
        </w:tc>
        <w:tc>
          <w:tcPr>
            <w:tcW w:w="1149" w:type="dxa"/>
            <w:tcMar/>
          </w:tcPr>
          <w:p w:rsidRPr="00066931" w:rsidR="007D7E2A" w:rsidP="2291765D" w:rsidRDefault="0010EC9E" w14:paraId="37209100" w14:textId="0FC9DEB3">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P7S_UW</w:t>
            </w:r>
          </w:p>
        </w:tc>
        <w:tc>
          <w:tcPr>
            <w:tcW w:w="7797" w:type="dxa"/>
            <w:gridSpan w:val="2"/>
            <w:tcMar/>
          </w:tcPr>
          <w:p w:rsidR="6B045847" w:rsidP="2291765D" w:rsidRDefault="00DA620B" w14:paraId="6C5E9175" w14:textId="219E8F2F">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2291765D">
              <w:rPr>
                <w:rFonts w:asciiTheme="minorHAnsi" w:hAnsiTheme="minorHAnsi" w:eastAsiaTheme="minorEastAsia" w:cstheme="minorBidi"/>
                <w:color w:val="000000" w:themeColor="text1"/>
                <w:sz w:val="24"/>
                <w:szCs w:val="24"/>
              </w:rPr>
              <w:t>otrafi ocenić przydatność i możliwość wykorzystania nowych osiągnięć (metod i narzędzi) oraz nowych produktów informatycznych</w:t>
            </w:r>
            <w:r>
              <w:rPr>
                <w:rFonts w:asciiTheme="minorHAnsi" w:hAnsiTheme="minorHAnsi" w:eastAsiaTheme="minorEastAsia" w:cstheme="minorBidi"/>
                <w:color w:val="000000" w:themeColor="text1"/>
                <w:sz w:val="24"/>
                <w:szCs w:val="24"/>
              </w:rPr>
              <w:t>.</w:t>
            </w:r>
          </w:p>
        </w:tc>
      </w:tr>
      <w:tr w:rsidR="2291765D" w:rsidTr="193D94CD" w14:paraId="230F1DC3" w14:textId="77777777">
        <w:trPr>
          <w:trHeight w:val="300"/>
          <w:jc w:val="center"/>
        </w:trPr>
        <w:tc>
          <w:tcPr>
            <w:tcW w:w="1148" w:type="dxa"/>
            <w:tcMar/>
          </w:tcPr>
          <w:p w:rsidR="2291765D" w:rsidP="2291765D" w:rsidRDefault="2291765D" w14:paraId="38CF0EBF" w14:textId="6353CC4B">
            <w:pPr>
              <w:spacing w:after="0"/>
              <w:rPr>
                <w:color w:val="000000" w:themeColor="text1"/>
                <w:sz w:val="24"/>
                <w:szCs w:val="24"/>
              </w:rPr>
            </w:pPr>
            <w:r w:rsidRPr="2291765D">
              <w:rPr>
                <w:color w:val="000000" w:themeColor="text1"/>
                <w:sz w:val="24"/>
                <w:szCs w:val="24"/>
              </w:rPr>
              <w:t>KU_07</w:t>
            </w:r>
          </w:p>
        </w:tc>
        <w:tc>
          <w:tcPr>
            <w:tcW w:w="1149" w:type="dxa"/>
            <w:tcMar/>
          </w:tcPr>
          <w:p w:rsidR="64CA3B22" w:rsidP="2291765D" w:rsidRDefault="64CA3B22" w14:paraId="742AC024" w14:textId="78A3F885">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P7S_UW</w:t>
            </w:r>
          </w:p>
        </w:tc>
        <w:tc>
          <w:tcPr>
            <w:tcW w:w="7797" w:type="dxa"/>
            <w:gridSpan w:val="2"/>
            <w:tcMar/>
          </w:tcPr>
          <w:p w:rsidR="58B95A29" w:rsidP="2291765D" w:rsidRDefault="00DA620B" w14:paraId="711AC810" w14:textId="49259DC8">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77AFDCEC">
              <w:rPr>
                <w:rFonts w:asciiTheme="minorHAnsi" w:hAnsiTheme="minorHAnsi" w:eastAsiaTheme="minorEastAsia" w:cstheme="minorBidi"/>
                <w:color w:val="000000" w:themeColor="text1"/>
                <w:sz w:val="24"/>
                <w:szCs w:val="24"/>
              </w:rPr>
              <w:t>otrafi sformułować problem do rozwiązania, zebrać i oczyścić dane, dobrać metodę oraz przeprowadzić eksperymenty a otrzymane wyniki poddać krytycznej analizie, dokonać ich interpretacji i prezentacji</w:t>
            </w:r>
            <w:r>
              <w:rPr>
                <w:rFonts w:asciiTheme="minorHAnsi" w:hAnsiTheme="minorHAnsi" w:eastAsiaTheme="minorEastAsia" w:cstheme="minorBidi"/>
                <w:color w:val="000000" w:themeColor="text1"/>
                <w:sz w:val="24"/>
                <w:szCs w:val="24"/>
              </w:rPr>
              <w:t>.</w:t>
            </w:r>
          </w:p>
        </w:tc>
      </w:tr>
      <w:tr w:rsidR="2291765D" w:rsidTr="193D94CD" w14:paraId="6C4433AD" w14:textId="77777777">
        <w:trPr>
          <w:trHeight w:val="300"/>
          <w:jc w:val="center"/>
        </w:trPr>
        <w:tc>
          <w:tcPr>
            <w:tcW w:w="1148" w:type="dxa"/>
            <w:tcMar/>
          </w:tcPr>
          <w:p w:rsidR="2291765D" w:rsidP="2291765D" w:rsidRDefault="2291765D" w14:paraId="59E2EAC7" w14:textId="4A811FE1">
            <w:pPr>
              <w:spacing w:after="0"/>
              <w:rPr>
                <w:color w:val="000000" w:themeColor="text1"/>
                <w:sz w:val="24"/>
                <w:szCs w:val="24"/>
              </w:rPr>
            </w:pPr>
            <w:r w:rsidRPr="2291765D">
              <w:rPr>
                <w:color w:val="000000" w:themeColor="text1"/>
                <w:sz w:val="24"/>
                <w:szCs w:val="24"/>
              </w:rPr>
              <w:t>KU_08</w:t>
            </w:r>
          </w:p>
        </w:tc>
        <w:tc>
          <w:tcPr>
            <w:tcW w:w="1149" w:type="dxa"/>
            <w:tcMar/>
          </w:tcPr>
          <w:p w:rsidR="58737283" w:rsidP="2291765D" w:rsidRDefault="58737283" w14:paraId="152CADC1" w14:textId="2D201641">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P7S_UW</w:t>
            </w:r>
          </w:p>
        </w:tc>
        <w:tc>
          <w:tcPr>
            <w:tcW w:w="7797" w:type="dxa"/>
            <w:gridSpan w:val="2"/>
            <w:tcMar/>
          </w:tcPr>
          <w:p w:rsidR="2291765D" w:rsidP="2291765D" w:rsidRDefault="00DA620B" w14:paraId="5AA386D8" w14:textId="187C027D">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2291765D">
              <w:rPr>
                <w:rFonts w:asciiTheme="minorHAnsi" w:hAnsiTheme="minorHAnsi" w:eastAsiaTheme="minorEastAsia" w:cstheme="minorBidi"/>
                <w:color w:val="000000" w:themeColor="text1"/>
                <w:sz w:val="24"/>
                <w:szCs w:val="24"/>
              </w:rPr>
              <w:t>otrafi - stosując m.in. koncepcyjnie nowe metody - rozwiązywać złożone zadania informatyczne, w tym zadania nietypowe oraz zadania zawierające komponent badawczy</w:t>
            </w:r>
            <w:r>
              <w:rPr>
                <w:rFonts w:asciiTheme="minorHAnsi" w:hAnsiTheme="minorHAnsi" w:eastAsiaTheme="minorEastAsia" w:cstheme="minorBidi"/>
                <w:color w:val="000000" w:themeColor="text1"/>
                <w:sz w:val="24"/>
                <w:szCs w:val="24"/>
              </w:rPr>
              <w:t>.</w:t>
            </w:r>
          </w:p>
        </w:tc>
      </w:tr>
      <w:tr w:rsidR="2291765D" w:rsidTr="193D94CD" w14:paraId="2E2BFA07" w14:textId="77777777">
        <w:trPr>
          <w:trHeight w:val="300"/>
          <w:jc w:val="center"/>
        </w:trPr>
        <w:tc>
          <w:tcPr>
            <w:tcW w:w="1148" w:type="dxa"/>
            <w:tcMar/>
          </w:tcPr>
          <w:p w:rsidR="2291765D" w:rsidP="2291765D" w:rsidRDefault="2291765D" w14:paraId="275DAE28" w14:textId="18C3D23B">
            <w:pPr>
              <w:spacing w:after="0"/>
              <w:rPr>
                <w:color w:val="000000" w:themeColor="text1"/>
                <w:sz w:val="24"/>
                <w:szCs w:val="24"/>
              </w:rPr>
            </w:pPr>
            <w:r w:rsidRPr="2291765D">
              <w:rPr>
                <w:color w:val="000000" w:themeColor="text1"/>
                <w:sz w:val="24"/>
                <w:szCs w:val="24"/>
              </w:rPr>
              <w:t>KU_09</w:t>
            </w:r>
          </w:p>
        </w:tc>
        <w:tc>
          <w:tcPr>
            <w:tcW w:w="1149" w:type="dxa"/>
            <w:tcMar/>
          </w:tcPr>
          <w:p w:rsidR="50BAF74D" w:rsidP="2291765D" w:rsidRDefault="50BAF74D" w14:paraId="0C8E8A7E" w14:textId="3C030F7C">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P7S_UW</w:t>
            </w:r>
          </w:p>
        </w:tc>
        <w:tc>
          <w:tcPr>
            <w:tcW w:w="7797" w:type="dxa"/>
            <w:gridSpan w:val="2"/>
            <w:tcMar/>
          </w:tcPr>
          <w:p w:rsidR="2291765D" w:rsidP="2291765D" w:rsidRDefault="00DA620B" w14:paraId="5BEE60CF" w14:textId="08AC2483">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2291765D">
              <w:rPr>
                <w:rFonts w:asciiTheme="minorHAnsi" w:hAnsiTheme="minorHAnsi" w:eastAsiaTheme="minorEastAsia" w:cstheme="minorBidi"/>
                <w:color w:val="000000" w:themeColor="text1"/>
                <w:sz w:val="24"/>
                <w:szCs w:val="24"/>
              </w:rPr>
              <w:t>otrafi — zgodnie z zadaną specyfikacją, uwzględniającą aspekty pozatechniczne — zaprojektować złożone urządzenie, system informatyczny lub proces oraz zrealizować ten projekt — co najmniej w części — używając właściwych metod, technik i narzędzi, w tym przystosowując do tego celu istniejące lub opracowując nowe narzędzia</w:t>
            </w:r>
            <w:r>
              <w:rPr>
                <w:rFonts w:asciiTheme="minorHAnsi" w:hAnsiTheme="minorHAnsi" w:eastAsiaTheme="minorEastAsia" w:cstheme="minorBidi"/>
                <w:color w:val="000000" w:themeColor="text1"/>
                <w:sz w:val="24"/>
                <w:szCs w:val="24"/>
              </w:rPr>
              <w:t>.</w:t>
            </w:r>
          </w:p>
        </w:tc>
      </w:tr>
      <w:tr w:rsidR="2291765D" w:rsidTr="193D94CD" w14:paraId="14DF6F47" w14:textId="77777777">
        <w:trPr>
          <w:trHeight w:val="300"/>
          <w:jc w:val="center"/>
        </w:trPr>
        <w:tc>
          <w:tcPr>
            <w:tcW w:w="1148" w:type="dxa"/>
            <w:tcMar/>
          </w:tcPr>
          <w:p w:rsidR="2291765D" w:rsidP="2291765D" w:rsidRDefault="2291765D" w14:paraId="71850C34" w14:textId="66933252">
            <w:pPr>
              <w:spacing w:after="0"/>
              <w:rPr>
                <w:color w:val="000000" w:themeColor="text1"/>
                <w:sz w:val="24"/>
                <w:szCs w:val="24"/>
              </w:rPr>
            </w:pPr>
            <w:r w:rsidRPr="2291765D">
              <w:rPr>
                <w:color w:val="000000" w:themeColor="text1"/>
                <w:sz w:val="24"/>
                <w:szCs w:val="24"/>
              </w:rPr>
              <w:t>KU_10</w:t>
            </w:r>
          </w:p>
        </w:tc>
        <w:tc>
          <w:tcPr>
            <w:tcW w:w="1149" w:type="dxa"/>
            <w:tcMar/>
          </w:tcPr>
          <w:p w:rsidR="2080D17A" w:rsidP="2291765D" w:rsidRDefault="2080D17A" w14:paraId="3EBA40AC" w14:textId="28571750">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P7S_UK</w:t>
            </w:r>
          </w:p>
        </w:tc>
        <w:tc>
          <w:tcPr>
            <w:tcW w:w="7797" w:type="dxa"/>
            <w:gridSpan w:val="2"/>
            <w:tcMar/>
          </w:tcPr>
          <w:p w:rsidR="2291765D" w:rsidP="2291765D" w:rsidRDefault="00DA620B" w14:paraId="716D4326" w14:textId="0720C338">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2291765D" w:rsidR="2291765D">
              <w:rPr>
                <w:rFonts w:asciiTheme="minorHAnsi" w:hAnsiTheme="minorHAnsi" w:eastAsiaTheme="minorEastAsia" w:cstheme="minorBidi"/>
                <w:color w:val="000000" w:themeColor="text1"/>
                <w:sz w:val="24"/>
                <w:szCs w:val="24"/>
              </w:rPr>
              <w:t>otrafi porozumiewać się w języku polskim i angielskim przy użyciu różnych technik w środowisku zawodowym oraz w innych środowiskach, także z wykorzystaniem narzędzi informatycznych</w:t>
            </w:r>
            <w:r>
              <w:rPr>
                <w:rFonts w:asciiTheme="minorHAnsi" w:hAnsiTheme="minorHAnsi" w:eastAsiaTheme="minorEastAsia" w:cstheme="minorBidi"/>
                <w:color w:val="000000" w:themeColor="text1"/>
                <w:sz w:val="24"/>
                <w:szCs w:val="24"/>
              </w:rPr>
              <w:t>.</w:t>
            </w:r>
          </w:p>
        </w:tc>
      </w:tr>
      <w:tr w:rsidR="2291765D" w:rsidTr="193D94CD" w14:paraId="39990A9D" w14:textId="77777777">
        <w:trPr>
          <w:trHeight w:val="300"/>
          <w:jc w:val="center"/>
        </w:trPr>
        <w:tc>
          <w:tcPr>
            <w:tcW w:w="1148" w:type="dxa"/>
            <w:tcMar/>
          </w:tcPr>
          <w:p w:rsidR="2291765D" w:rsidP="2291765D" w:rsidRDefault="2291765D" w14:paraId="1D640EF4" w14:textId="64DF6F3B">
            <w:pPr>
              <w:spacing w:after="0"/>
              <w:rPr>
                <w:color w:val="000000" w:themeColor="text1"/>
                <w:sz w:val="24"/>
                <w:szCs w:val="24"/>
              </w:rPr>
            </w:pPr>
            <w:r w:rsidRPr="2291765D">
              <w:rPr>
                <w:color w:val="000000" w:themeColor="text1"/>
                <w:sz w:val="24"/>
                <w:szCs w:val="24"/>
              </w:rPr>
              <w:t>KU_11</w:t>
            </w:r>
          </w:p>
        </w:tc>
        <w:tc>
          <w:tcPr>
            <w:tcW w:w="1149" w:type="dxa"/>
            <w:tcMar/>
          </w:tcPr>
          <w:p w:rsidR="61DBEC48" w:rsidP="2291765D" w:rsidRDefault="61DBEC48" w14:paraId="202F028F" w14:textId="3EA15E0A">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P7S_UK</w:t>
            </w:r>
          </w:p>
        </w:tc>
        <w:tc>
          <w:tcPr>
            <w:tcW w:w="7797" w:type="dxa"/>
            <w:gridSpan w:val="2"/>
            <w:tcMar/>
          </w:tcPr>
          <w:p w:rsidR="5EAFBDA3" w:rsidP="2291765D" w:rsidRDefault="00DA620B" w14:paraId="45A2E4E3" w14:textId="200B43A3">
            <w:pPr>
              <w:spacing w:after="0"/>
              <w:rPr>
                <w:rFonts w:cs="Calibri"/>
                <w:sz w:val="24"/>
                <w:szCs w:val="24"/>
              </w:rPr>
            </w:pPr>
            <w:r>
              <w:rPr>
                <w:rFonts w:cs="Calibri"/>
                <w:sz w:val="24"/>
                <w:szCs w:val="24"/>
              </w:rPr>
              <w:t>P</w:t>
            </w:r>
            <w:r w:rsidRPr="60B84F82" w:rsidR="3C1CA862">
              <w:rPr>
                <w:rFonts w:cs="Calibri"/>
                <w:sz w:val="24"/>
                <w:szCs w:val="24"/>
              </w:rPr>
              <w:t xml:space="preserve">otrafi </w:t>
            </w:r>
            <w:r w:rsidRPr="60B84F82" w:rsidR="5EAFBDA3">
              <w:rPr>
                <w:rFonts w:cs="Calibri"/>
                <w:sz w:val="24"/>
                <w:szCs w:val="24"/>
              </w:rPr>
              <w:t>przygotować obszerne dokumentacje, opracowania naukowe i raporty w języku polskim i języku obcym, w tym z wykorzystaniem ujęć teoretycznych, a także różnych źródeł</w:t>
            </w:r>
            <w:r>
              <w:rPr>
                <w:rFonts w:cs="Calibri"/>
                <w:sz w:val="24"/>
                <w:szCs w:val="24"/>
              </w:rPr>
              <w:t>.</w:t>
            </w:r>
          </w:p>
        </w:tc>
      </w:tr>
      <w:tr w:rsidR="2291765D" w:rsidTr="193D94CD" w14:paraId="0E75FFD9" w14:textId="77777777">
        <w:trPr>
          <w:trHeight w:val="300"/>
          <w:jc w:val="center"/>
        </w:trPr>
        <w:tc>
          <w:tcPr>
            <w:tcW w:w="1148" w:type="dxa"/>
            <w:tcMar/>
          </w:tcPr>
          <w:p w:rsidR="2291765D" w:rsidP="2291765D" w:rsidRDefault="2291765D" w14:paraId="77941FCE" w14:textId="43B27565">
            <w:pPr>
              <w:spacing w:after="0"/>
              <w:rPr>
                <w:color w:val="000000" w:themeColor="text1"/>
                <w:sz w:val="24"/>
                <w:szCs w:val="24"/>
              </w:rPr>
            </w:pPr>
            <w:r w:rsidRPr="2291765D">
              <w:rPr>
                <w:color w:val="000000" w:themeColor="text1"/>
                <w:sz w:val="24"/>
                <w:szCs w:val="24"/>
              </w:rPr>
              <w:t>KU_12</w:t>
            </w:r>
          </w:p>
        </w:tc>
        <w:tc>
          <w:tcPr>
            <w:tcW w:w="1149" w:type="dxa"/>
            <w:tcMar/>
          </w:tcPr>
          <w:p w:rsidR="18296546" w:rsidP="2291765D" w:rsidRDefault="18296546" w14:paraId="69B689EA" w14:textId="2AB290D2">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P7S_UK</w:t>
            </w:r>
          </w:p>
        </w:tc>
        <w:tc>
          <w:tcPr>
            <w:tcW w:w="7797" w:type="dxa"/>
            <w:gridSpan w:val="2"/>
            <w:tcMar/>
          </w:tcPr>
          <w:p w:rsidR="4A4B2AE2" w:rsidP="2291765D" w:rsidRDefault="00DA620B" w14:paraId="27C54A63" w14:textId="661EE841">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2291765D" w:rsidR="4A4B2AE2">
              <w:rPr>
                <w:rFonts w:asciiTheme="minorHAnsi" w:hAnsiTheme="minorHAnsi" w:eastAsiaTheme="minorEastAsia" w:cstheme="minorBidi"/>
                <w:color w:val="000000" w:themeColor="text1"/>
                <w:sz w:val="24"/>
                <w:szCs w:val="24"/>
              </w:rPr>
              <w:t>a umiejętności językowe w zakresie języka angielskiego, zgodne z wymaganiami określonymi dla poziomu B2+ Europejskiego Systemu Opisu Kształcenia Językowego</w:t>
            </w:r>
            <w:r>
              <w:rPr>
                <w:rFonts w:asciiTheme="minorHAnsi" w:hAnsiTheme="minorHAnsi" w:eastAsiaTheme="minorEastAsia" w:cstheme="minorBidi"/>
                <w:color w:val="000000" w:themeColor="text1"/>
                <w:sz w:val="24"/>
                <w:szCs w:val="24"/>
              </w:rPr>
              <w:t>.</w:t>
            </w:r>
          </w:p>
        </w:tc>
      </w:tr>
      <w:tr w:rsidR="2291765D" w:rsidTr="193D94CD" w14:paraId="37385A6E" w14:textId="77777777">
        <w:trPr>
          <w:trHeight w:val="300"/>
          <w:jc w:val="center"/>
        </w:trPr>
        <w:tc>
          <w:tcPr>
            <w:tcW w:w="1148" w:type="dxa"/>
            <w:tcMar/>
          </w:tcPr>
          <w:p w:rsidR="2291765D" w:rsidP="2291765D" w:rsidRDefault="2291765D" w14:paraId="6E82E8BF" w14:textId="5D98B365">
            <w:pPr>
              <w:spacing w:after="0"/>
              <w:rPr>
                <w:color w:val="000000" w:themeColor="text1"/>
                <w:sz w:val="24"/>
                <w:szCs w:val="24"/>
              </w:rPr>
            </w:pPr>
            <w:r w:rsidRPr="2291765D">
              <w:rPr>
                <w:color w:val="000000" w:themeColor="text1"/>
                <w:sz w:val="24"/>
                <w:szCs w:val="24"/>
              </w:rPr>
              <w:t>KU_13</w:t>
            </w:r>
          </w:p>
        </w:tc>
        <w:tc>
          <w:tcPr>
            <w:tcW w:w="1149" w:type="dxa"/>
            <w:tcMar/>
          </w:tcPr>
          <w:p w:rsidR="1323A357" w:rsidP="2291765D" w:rsidRDefault="1323A357" w14:paraId="0534D975" w14:textId="62FFA30C">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P7S_UU</w:t>
            </w:r>
          </w:p>
        </w:tc>
        <w:tc>
          <w:tcPr>
            <w:tcW w:w="7797" w:type="dxa"/>
            <w:gridSpan w:val="2"/>
            <w:tcMar/>
          </w:tcPr>
          <w:p w:rsidR="45F68B6F" w:rsidP="60B84F82" w:rsidRDefault="42833EC6" w14:paraId="40513D1C" w14:textId="11A93A73">
            <w:pPr>
              <w:spacing w:after="0"/>
              <w:rPr>
                <w:rFonts w:asciiTheme="minorHAnsi" w:hAnsiTheme="minorHAnsi" w:eastAsiaTheme="minorEastAsia" w:cstheme="minorBidi"/>
                <w:color w:val="000000" w:themeColor="text1"/>
                <w:sz w:val="24"/>
                <w:szCs w:val="24"/>
              </w:rPr>
            </w:pPr>
            <w:r w:rsidRPr="60B84F82">
              <w:rPr>
                <w:rFonts w:asciiTheme="minorHAnsi" w:hAnsiTheme="minorHAnsi" w:eastAsiaTheme="minorEastAsia" w:cstheme="minorBidi"/>
                <w:color w:val="000000" w:themeColor="text1"/>
                <w:sz w:val="24"/>
                <w:szCs w:val="24"/>
              </w:rPr>
              <w:t xml:space="preserve">potrafi </w:t>
            </w:r>
            <w:r w:rsidRPr="60B84F82" w:rsidR="45F68B6F">
              <w:rPr>
                <w:rFonts w:asciiTheme="minorHAnsi" w:hAnsiTheme="minorHAnsi" w:eastAsiaTheme="minorEastAsia" w:cstheme="minorBidi"/>
                <w:color w:val="000000" w:themeColor="text1"/>
                <w:sz w:val="24"/>
                <w:szCs w:val="24"/>
              </w:rPr>
              <w:t>samodzielnie pogłębiać i aktualizować wiedzę i umiejętności z zakresu informatyki oraz określać kierunki dalszego rozwoju zawodowego</w:t>
            </w:r>
          </w:p>
        </w:tc>
      </w:tr>
      <w:tr w:rsidR="2291765D" w:rsidTr="193D94CD" w14:paraId="31338BC8" w14:textId="77777777">
        <w:trPr>
          <w:trHeight w:val="300"/>
          <w:jc w:val="center"/>
        </w:trPr>
        <w:tc>
          <w:tcPr>
            <w:tcW w:w="1148" w:type="dxa"/>
            <w:tcMar/>
          </w:tcPr>
          <w:p w:rsidR="2291765D" w:rsidP="2291765D" w:rsidRDefault="2291765D" w14:paraId="5825DF32" w14:textId="18812974">
            <w:pPr>
              <w:spacing w:after="0"/>
              <w:rPr>
                <w:color w:val="000000" w:themeColor="text1"/>
                <w:sz w:val="24"/>
                <w:szCs w:val="24"/>
              </w:rPr>
            </w:pPr>
            <w:r w:rsidRPr="2291765D">
              <w:rPr>
                <w:color w:val="000000" w:themeColor="text1"/>
                <w:sz w:val="24"/>
                <w:szCs w:val="24"/>
              </w:rPr>
              <w:lastRenderedPageBreak/>
              <w:t>KU_14</w:t>
            </w:r>
          </w:p>
        </w:tc>
        <w:tc>
          <w:tcPr>
            <w:tcW w:w="1149" w:type="dxa"/>
            <w:tcMar/>
          </w:tcPr>
          <w:p w:rsidR="7409E193" w:rsidP="2291765D" w:rsidRDefault="7409E193" w14:paraId="04C82C6C" w14:textId="44294308">
            <w:pPr>
              <w:spacing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P7S_U0</w:t>
            </w:r>
          </w:p>
        </w:tc>
        <w:tc>
          <w:tcPr>
            <w:tcW w:w="7797" w:type="dxa"/>
            <w:gridSpan w:val="2"/>
            <w:tcMar/>
          </w:tcPr>
          <w:p w:rsidR="52D37C35" w:rsidP="60B84F82" w:rsidRDefault="00DA620B" w14:paraId="255F3C06" w14:textId="4E162544">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P</w:t>
            </w:r>
            <w:r w:rsidRPr="60B84F82" w:rsidR="30343FB5">
              <w:rPr>
                <w:rFonts w:asciiTheme="minorHAnsi" w:hAnsiTheme="minorHAnsi" w:eastAsiaTheme="minorEastAsia" w:cstheme="minorBidi"/>
                <w:color w:val="000000" w:themeColor="text1"/>
                <w:sz w:val="24"/>
                <w:szCs w:val="24"/>
              </w:rPr>
              <w:t xml:space="preserve">otrafi </w:t>
            </w:r>
            <w:r w:rsidRPr="60B84F82" w:rsidR="52D37C35">
              <w:rPr>
                <w:rFonts w:asciiTheme="minorHAnsi" w:hAnsiTheme="minorHAnsi" w:eastAsiaTheme="minorEastAsia" w:cstheme="minorBidi"/>
                <w:color w:val="000000" w:themeColor="text1"/>
                <w:sz w:val="24"/>
                <w:szCs w:val="24"/>
              </w:rPr>
              <w:t>pracować zespołowo i pełnić w zespole rożne role, w tym kierownicze; rozumie konieczność systematycznej pracy nad wszelkimi projektami, które mają długofalowy charakter</w:t>
            </w:r>
            <w:r>
              <w:rPr>
                <w:rFonts w:asciiTheme="minorHAnsi" w:hAnsiTheme="minorHAnsi" w:eastAsiaTheme="minorEastAsia" w:cstheme="minorBidi"/>
                <w:color w:val="000000" w:themeColor="text1"/>
                <w:sz w:val="24"/>
                <w:szCs w:val="24"/>
              </w:rPr>
              <w:t>.</w:t>
            </w:r>
          </w:p>
        </w:tc>
      </w:tr>
      <w:tr w:rsidRPr="00066931" w:rsidR="00E266E9" w:rsidTr="193D94CD" w14:paraId="53A74F29" w14:textId="77777777">
        <w:trPr>
          <w:jc w:val="center"/>
        </w:trPr>
        <w:tc>
          <w:tcPr>
            <w:tcW w:w="10094" w:type="dxa"/>
            <w:gridSpan w:val="4"/>
            <w:tcMar/>
          </w:tcPr>
          <w:p w:rsidRPr="00066931" w:rsidR="00E2105C" w:rsidP="1B6AFB11" w:rsidRDefault="00E2105C" w14:paraId="686DB435" w14:textId="74395D2E">
            <w:pPr>
              <w:spacing w:after="0" w:line="240" w:lineRule="auto"/>
              <w:jc w:val="center"/>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lang w:eastAsia="pl-PL"/>
              </w:rPr>
              <w:t>KOMPETENCJE SPOŁECZNE</w:t>
            </w:r>
            <w:r w:rsidRPr="1B6AFB11" w:rsidR="4D51C550">
              <w:rPr>
                <w:rFonts w:asciiTheme="minorHAnsi" w:hAnsiTheme="minorHAnsi" w:cstheme="minorBidi"/>
                <w:color w:val="0D0D0D" w:themeColor="text1" w:themeTint="F2"/>
                <w:sz w:val="24"/>
                <w:szCs w:val="24"/>
                <w:lang w:eastAsia="pl-PL"/>
              </w:rPr>
              <w:t>: absolwent jest gotów do</w:t>
            </w:r>
          </w:p>
        </w:tc>
      </w:tr>
      <w:tr w:rsidRPr="00066931" w:rsidR="007D7E2A" w:rsidTr="193D94CD" w14:paraId="0999FDDB" w14:textId="77777777">
        <w:trPr>
          <w:jc w:val="center"/>
        </w:trPr>
        <w:tc>
          <w:tcPr>
            <w:tcW w:w="1148" w:type="dxa"/>
            <w:tcMar/>
          </w:tcPr>
          <w:p w:rsidRPr="00066931" w:rsidR="007D7E2A" w:rsidP="2291765D" w:rsidRDefault="6B929085" w14:paraId="57F8626F" w14:textId="43AE25D2">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KS_01</w:t>
            </w:r>
          </w:p>
        </w:tc>
        <w:tc>
          <w:tcPr>
            <w:tcW w:w="1149" w:type="dxa"/>
            <w:tcMar/>
          </w:tcPr>
          <w:p w:rsidRPr="00066931" w:rsidR="007D7E2A" w:rsidP="2291765D" w:rsidRDefault="64BC6321" w14:paraId="5494C60A" w14:textId="0B7E793B">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P7S_KK</w:t>
            </w:r>
          </w:p>
        </w:tc>
        <w:tc>
          <w:tcPr>
            <w:tcW w:w="7797" w:type="dxa"/>
            <w:gridSpan w:val="2"/>
            <w:tcMar/>
          </w:tcPr>
          <w:p w:rsidR="3499AC6F" w:rsidP="60B84F82" w:rsidRDefault="00DA620B" w14:paraId="270422E3" w14:textId="3FA19A88">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R</w:t>
            </w:r>
            <w:r w:rsidRPr="60B84F82" w:rsidR="2291765D">
              <w:rPr>
                <w:rFonts w:asciiTheme="minorHAnsi" w:hAnsiTheme="minorHAnsi" w:eastAsiaTheme="minorEastAsia" w:cstheme="minorBidi"/>
                <w:color w:val="000000" w:themeColor="text1"/>
                <w:sz w:val="24"/>
                <w:szCs w:val="24"/>
              </w:rPr>
              <w:t>ozumie, że w informatyce wiedza i umiejętności bardzo szybko stają się przestarzałe</w:t>
            </w:r>
            <w:r>
              <w:rPr>
                <w:rFonts w:asciiTheme="minorHAnsi" w:hAnsiTheme="minorHAnsi" w:eastAsiaTheme="minorEastAsia" w:cstheme="minorBidi"/>
                <w:color w:val="000000" w:themeColor="text1"/>
                <w:sz w:val="24"/>
                <w:szCs w:val="24"/>
              </w:rPr>
              <w:t>.</w:t>
            </w:r>
          </w:p>
        </w:tc>
      </w:tr>
      <w:tr w:rsidRPr="00066931" w:rsidR="007D7E2A" w:rsidTr="193D94CD" w14:paraId="0B9363DA" w14:textId="77777777">
        <w:trPr>
          <w:jc w:val="center"/>
        </w:trPr>
        <w:tc>
          <w:tcPr>
            <w:tcW w:w="1148" w:type="dxa"/>
            <w:tcMar/>
          </w:tcPr>
          <w:p w:rsidRPr="00066931" w:rsidR="007D7E2A" w:rsidP="2291765D" w:rsidRDefault="1D50C72D" w14:paraId="29E6B208" w14:textId="7970E65A">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KS_02</w:t>
            </w:r>
          </w:p>
        </w:tc>
        <w:tc>
          <w:tcPr>
            <w:tcW w:w="1149" w:type="dxa"/>
            <w:tcMar/>
          </w:tcPr>
          <w:p w:rsidRPr="00066931" w:rsidR="007D7E2A" w:rsidP="2291765D" w:rsidRDefault="1DE56E88" w14:paraId="73AC7B38" w14:textId="4EE80E74">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P7S_KO</w:t>
            </w:r>
          </w:p>
        </w:tc>
        <w:tc>
          <w:tcPr>
            <w:tcW w:w="7797" w:type="dxa"/>
            <w:gridSpan w:val="2"/>
            <w:tcMar/>
          </w:tcPr>
          <w:p w:rsidR="0BDF3B33" w:rsidP="60B84F82" w:rsidRDefault="00DA620B" w14:paraId="3B3A9975" w14:textId="5C13D9DD">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R</w:t>
            </w:r>
            <w:r w:rsidRPr="60B84F82" w:rsidR="2291765D">
              <w:rPr>
                <w:rFonts w:asciiTheme="minorHAnsi" w:hAnsiTheme="minorHAnsi" w:eastAsiaTheme="minorEastAsia" w:cstheme="minorBidi"/>
                <w:color w:val="000000" w:themeColor="text1"/>
                <w:sz w:val="24"/>
                <w:szCs w:val="24"/>
              </w:rPr>
              <w:t>ozumie znaczenie wykorzystywania najnowszej wiedzy z zakresu informatyki w rozwiązywaniu problemów badawczych i praktycznych</w:t>
            </w:r>
            <w:r>
              <w:rPr>
                <w:rFonts w:asciiTheme="minorHAnsi" w:hAnsiTheme="minorHAnsi" w:eastAsiaTheme="minorEastAsia" w:cstheme="minorBidi"/>
                <w:color w:val="000000" w:themeColor="text1"/>
                <w:sz w:val="24"/>
                <w:szCs w:val="24"/>
              </w:rPr>
              <w:t>.</w:t>
            </w:r>
          </w:p>
        </w:tc>
      </w:tr>
      <w:tr w:rsidRPr="00066931" w:rsidR="007D7E2A" w:rsidTr="193D94CD" w14:paraId="74D10F46" w14:textId="77777777">
        <w:trPr>
          <w:jc w:val="center"/>
        </w:trPr>
        <w:tc>
          <w:tcPr>
            <w:tcW w:w="1148" w:type="dxa"/>
            <w:tcMar/>
          </w:tcPr>
          <w:p w:rsidRPr="00066931" w:rsidR="007D7E2A" w:rsidP="2291765D" w:rsidRDefault="5E418A7B" w14:paraId="2C507ACE" w14:textId="45DFC210">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KS_03</w:t>
            </w:r>
          </w:p>
        </w:tc>
        <w:tc>
          <w:tcPr>
            <w:tcW w:w="1149" w:type="dxa"/>
            <w:tcMar/>
          </w:tcPr>
          <w:p w:rsidRPr="00066931" w:rsidR="007D7E2A" w:rsidP="2291765D" w:rsidRDefault="45C3D771" w14:paraId="306A4D35" w14:textId="5D17FB10">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P7S_KO</w:t>
            </w:r>
          </w:p>
        </w:tc>
        <w:tc>
          <w:tcPr>
            <w:tcW w:w="7797" w:type="dxa"/>
            <w:gridSpan w:val="2"/>
            <w:tcMar/>
          </w:tcPr>
          <w:p w:rsidR="00B986B5" w:rsidP="60B84F82" w:rsidRDefault="00DA620B" w14:paraId="240E2014" w14:textId="03A2FF9F">
            <w:pPr>
              <w:spacing w:after="0"/>
              <w:rPr>
                <w:rFonts w:cs="Calibri"/>
                <w:sz w:val="24"/>
                <w:szCs w:val="24"/>
              </w:rPr>
            </w:pPr>
            <w:r>
              <w:rPr>
                <w:rFonts w:cs="Calibri"/>
                <w:sz w:val="24"/>
                <w:szCs w:val="24"/>
              </w:rPr>
              <w:t>R</w:t>
            </w:r>
            <w:r w:rsidRPr="60B84F82" w:rsidR="00B986B5">
              <w:rPr>
                <w:rFonts w:cs="Calibri"/>
                <w:sz w:val="24"/>
                <w:szCs w:val="24"/>
              </w:rPr>
              <w:t>ozpozna</w:t>
            </w:r>
            <w:r w:rsidRPr="60B84F82" w:rsidR="5B2175F1">
              <w:rPr>
                <w:rFonts w:cs="Calibri"/>
                <w:sz w:val="24"/>
                <w:szCs w:val="24"/>
              </w:rPr>
              <w:t>je</w:t>
            </w:r>
            <w:r w:rsidRPr="60B84F82" w:rsidR="00B986B5">
              <w:rPr>
                <w:rFonts w:cs="Calibri"/>
                <w:sz w:val="24"/>
                <w:szCs w:val="24"/>
              </w:rPr>
              <w:t xml:space="preserve"> najważniejsz</w:t>
            </w:r>
            <w:r w:rsidRPr="60B84F82" w:rsidR="2E1EAC05">
              <w:rPr>
                <w:rFonts w:cs="Calibri"/>
                <w:sz w:val="24"/>
                <w:szCs w:val="24"/>
              </w:rPr>
              <w:t>e</w:t>
            </w:r>
            <w:r w:rsidRPr="60B84F82" w:rsidR="00B986B5">
              <w:rPr>
                <w:rFonts w:cs="Calibri"/>
                <w:sz w:val="24"/>
                <w:szCs w:val="24"/>
              </w:rPr>
              <w:t xml:space="preserve"> osiągnię</w:t>
            </w:r>
            <w:r w:rsidRPr="60B84F82" w:rsidR="484CB85D">
              <w:rPr>
                <w:rFonts w:cs="Calibri"/>
                <w:sz w:val="24"/>
                <w:szCs w:val="24"/>
              </w:rPr>
              <w:t>cia</w:t>
            </w:r>
            <w:r w:rsidRPr="60B84F82" w:rsidR="00B986B5">
              <w:rPr>
                <w:rFonts w:cs="Calibri"/>
                <w:sz w:val="24"/>
                <w:szCs w:val="24"/>
              </w:rPr>
              <w:t xml:space="preserve"> w swojej dziedzinie i stojąc</w:t>
            </w:r>
            <w:r w:rsidRPr="60B84F82" w:rsidR="05E0795F">
              <w:rPr>
                <w:rFonts w:cs="Calibri"/>
                <w:sz w:val="24"/>
                <w:szCs w:val="24"/>
              </w:rPr>
              <w:t>e</w:t>
            </w:r>
            <w:r w:rsidRPr="60B84F82" w:rsidR="00B986B5">
              <w:rPr>
                <w:rFonts w:cs="Calibri"/>
                <w:sz w:val="24"/>
                <w:szCs w:val="24"/>
              </w:rPr>
              <w:t xml:space="preserve"> przed nią wyzwa</w:t>
            </w:r>
            <w:r w:rsidRPr="60B84F82" w:rsidR="330AE63C">
              <w:rPr>
                <w:rFonts w:cs="Calibri"/>
                <w:sz w:val="24"/>
                <w:szCs w:val="24"/>
              </w:rPr>
              <w:t>nia</w:t>
            </w:r>
            <w:r w:rsidRPr="60B84F82" w:rsidR="00B986B5">
              <w:rPr>
                <w:rFonts w:cs="Calibri"/>
                <w:sz w:val="24"/>
                <w:szCs w:val="24"/>
              </w:rPr>
              <w:t>; potrafi je przedstawić laikom w sposób popularny</w:t>
            </w:r>
            <w:r>
              <w:rPr>
                <w:rFonts w:cs="Calibri"/>
                <w:sz w:val="24"/>
                <w:szCs w:val="24"/>
              </w:rPr>
              <w:t>.</w:t>
            </w:r>
          </w:p>
        </w:tc>
      </w:tr>
      <w:tr w:rsidRPr="00066931" w:rsidR="007D7E2A" w:rsidTr="193D94CD" w14:paraId="387EECAF" w14:textId="77777777">
        <w:trPr>
          <w:jc w:val="center"/>
        </w:trPr>
        <w:tc>
          <w:tcPr>
            <w:tcW w:w="1148" w:type="dxa"/>
            <w:tcMar/>
          </w:tcPr>
          <w:p w:rsidRPr="00066931" w:rsidR="007D7E2A" w:rsidP="2291765D" w:rsidRDefault="48EEF3BF" w14:paraId="3D4D6EB4" w14:textId="20D46794">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KS_04</w:t>
            </w:r>
          </w:p>
        </w:tc>
        <w:tc>
          <w:tcPr>
            <w:tcW w:w="1149" w:type="dxa"/>
            <w:tcMar/>
          </w:tcPr>
          <w:p w:rsidRPr="00066931" w:rsidR="007D7E2A" w:rsidP="2291765D" w:rsidRDefault="47BE6224" w14:paraId="1343E10D" w14:textId="4A795100">
            <w:pPr>
              <w:spacing w:after="0" w:line="240" w:lineRule="auto"/>
              <w:jc w:val="center"/>
              <w:rPr>
                <w:rFonts w:asciiTheme="minorHAnsi" w:hAnsiTheme="minorHAnsi" w:cstheme="minorBidi"/>
                <w:color w:val="0D0D0D" w:themeColor="text1" w:themeTint="F2"/>
                <w:sz w:val="24"/>
                <w:szCs w:val="24"/>
                <w:lang w:eastAsia="pl-PL"/>
              </w:rPr>
            </w:pPr>
            <w:r w:rsidRPr="2291765D">
              <w:rPr>
                <w:rFonts w:asciiTheme="minorHAnsi" w:hAnsiTheme="minorHAnsi" w:cstheme="minorBidi"/>
                <w:color w:val="0D0D0D" w:themeColor="text1" w:themeTint="F2"/>
                <w:sz w:val="24"/>
                <w:szCs w:val="24"/>
                <w:lang w:eastAsia="pl-PL"/>
              </w:rPr>
              <w:t>P7S_KR</w:t>
            </w:r>
          </w:p>
        </w:tc>
        <w:tc>
          <w:tcPr>
            <w:tcW w:w="7797" w:type="dxa"/>
            <w:gridSpan w:val="2"/>
            <w:tcMar/>
          </w:tcPr>
          <w:p w:rsidR="65DF67DA" w:rsidP="60B84F82" w:rsidRDefault="00DA620B" w14:paraId="47CA5E95" w14:textId="00DE67FA">
            <w:pPr>
              <w:spacing w:after="0"/>
              <w:rPr>
                <w:rFonts w:asciiTheme="minorHAnsi" w:hAnsiTheme="minorHAnsi" w:eastAsiaTheme="minorEastAsia" w:cstheme="minorBidi"/>
                <w:color w:val="000000" w:themeColor="text1"/>
                <w:sz w:val="24"/>
                <w:szCs w:val="24"/>
              </w:rPr>
            </w:pPr>
            <w:r>
              <w:rPr>
                <w:rFonts w:asciiTheme="minorHAnsi" w:hAnsiTheme="minorHAnsi" w:eastAsiaTheme="minorEastAsia" w:cstheme="minorBidi"/>
                <w:color w:val="000000" w:themeColor="text1"/>
                <w:sz w:val="24"/>
                <w:szCs w:val="24"/>
              </w:rPr>
              <w:t>M</w:t>
            </w:r>
            <w:r w:rsidRPr="60B84F82" w:rsidR="0D711E9E">
              <w:rPr>
                <w:rFonts w:asciiTheme="minorHAnsi" w:hAnsiTheme="minorHAnsi" w:eastAsiaTheme="minorEastAsia" w:cstheme="minorBidi"/>
                <w:color w:val="000000" w:themeColor="text1"/>
                <w:sz w:val="24"/>
                <w:szCs w:val="24"/>
              </w:rPr>
              <w:t>a</w:t>
            </w:r>
            <w:r w:rsidRPr="60B84F82" w:rsidR="65DF67DA">
              <w:rPr>
                <w:rFonts w:asciiTheme="minorHAnsi" w:hAnsiTheme="minorHAnsi" w:eastAsiaTheme="minorEastAsia" w:cstheme="minorBidi"/>
                <w:color w:val="000000" w:themeColor="text1"/>
                <w:sz w:val="24"/>
                <w:szCs w:val="24"/>
              </w:rPr>
              <w:t xml:space="preserve"> </w:t>
            </w:r>
            <w:r w:rsidRPr="60B84F82" w:rsidR="0ACF995B">
              <w:rPr>
                <w:rFonts w:asciiTheme="minorHAnsi" w:hAnsiTheme="minorHAnsi" w:eastAsiaTheme="minorEastAsia" w:cstheme="minorBidi"/>
                <w:color w:val="000000" w:themeColor="text1"/>
                <w:sz w:val="24"/>
                <w:szCs w:val="24"/>
              </w:rPr>
              <w:t xml:space="preserve">pogłębioną </w:t>
            </w:r>
            <w:r w:rsidRPr="60B84F82" w:rsidR="2291765D">
              <w:rPr>
                <w:rFonts w:asciiTheme="minorHAnsi" w:hAnsiTheme="minorHAnsi" w:eastAsiaTheme="minorEastAsia" w:cstheme="minorBidi"/>
                <w:color w:val="000000" w:themeColor="text1"/>
                <w:sz w:val="24"/>
                <w:szCs w:val="24"/>
              </w:rPr>
              <w:t>świadomość potrzeby rozwijania dorobku zawodowego oraz przestrzegania zasad etyki zawodowej</w:t>
            </w:r>
            <w:r>
              <w:rPr>
                <w:rFonts w:asciiTheme="minorHAnsi" w:hAnsiTheme="minorHAnsi" w:eastAsiaTheme="minorEastAsia" w:cstheme="minorBidi"/>
                <w:color w:val="000000" w:themeColor="text1"/>
                <w:sz w:val="24"/>
                <w:szCs w:val="24"/>
              </w:rPr>
              <w:t>.</w:t>
            </w:r>
          </w:p>
        </w:tc>
      </w:tr>
    </w:tbl>
    <w:p w:rsidR="00680B2B" w:rsidP="00E2105C" w:rsidRDefault="00E2105C" w14:paraId="2C86584A" w14:textId="77777777">
      <w:pPr>
        <w:shd w:val="clear" w:color="auto" w:fill="FFFFFF"/>
        <w:spacing w:after="0" w:line="240" w:lineRule="auto"/>
        <w:contextualSpacing/>
        <w:rPr>
          <w:rFonts w:asciiTheme="minorHAnsi" w:hAnsiTheme="minorHAnsi" w:cstheme="minorHAnsi"/>
          <w:bCs/>
          <w:color w:val="0D0D0D" w:themeColor="text1" w:themeTint="F2"/>
          <w:sz w:val="24"/>
          <w:szCs w:val="24"/>
        </w:rPr>
      </w:pPr>
      <w:r w:rsidRPr="1B6AFB11">
        <w:rPr>
          <w:rFonts w:asciiTheme="minorHAnsi" w:hAnsiTheme="minorHAnsi" w:cstheme="minorBidi"/>
          <w:color w:val="0D0D0D" w:themeColor="text1" w:themeTint="F2"/>
          <w:sz w:val="24"/>
          <w:szCs w:val="24"/>
        </w:rPr>
        <w:t>Objaśnienia oznaczeń:</w:t>
      </w:r>
      <w:r w:rsidRPr="1B6AFB11" w:rsidR="00B165A0">
        <w:rPr>
          <w:rFonts w:asciiTheme="minorHAnsi" w:hAnsiTheme="minorHAnsi" w:cstheme="minorBidi"/>
          <w:color w:val="0D0D0D" w:themeColor="text1" w:themeTint="F2"/>
          <w:sz w:val="24"/>
          <w:szCs w:val="24"/>
        </w:rPr>
        <w:t xml:space="preserve"> </w:t>
      </w:r>
    </w:p>
    <w:p w:rsidR="1B6AFB11" w:rsidP="1B6AFB11" w:rsidRDefault="1B6AFB11" w14:paraId="3FCE4C86" w14:textId="74832226">
      <w:pPr>
        <w:shd w:val="clear" w:color="auto" w:fill="FFFFFF" w:themeFill="background1"/>
        <w:spacing w:after="0" w:line="240" w:lineRule="auto"/>
        <w:contextualSpacing/>
        <w:rPr>
          <w:rFonts w:asciiTheme="minorHAnsi" w:hAnsiTheme="minorHAnsi" w:cstheme="minorBidi"/>
          <w:color w:val="0D0D0D" w:themeColor="text1" w:themeTint="F2"/>
          <w:sz w:val="24"/>
          <w:szCs w:val="24"/>
        </w:rPr>
      </w:pPr>
    </w:p>
    <w:p w:rsidR="00680B2B" w:rsidP="1B6AFB11" w:rsidRDefault="003D2EDB" w14:paraId="4C9D5680" w14:textId="744AC729">
      <w:pPr>
        <w:shd w:val="clear" w:color="auto" w:fill="FFFFFF" w:themeFill="background1"/>
        <w:spacing w:after="0" w:line="240" w:lineRule="auto"/>
        <w:contextualSpacing/>
        <w:rPr>
          <w:rFonts w:asciiTheme="minorHAnsi" w:hAnsiTheme="minorHAnsi" w:cstheme="minorBidi"/>
          <w:color w:val="0D0D0D" w:themeColor="text1" w:themeTint="F2"/>
          <w:sz w:val="24"/>
          <w:szCs w:val="24"/>
        </w:rPr>
      </w:pPr>
      <w:r>
        <w:rPr>
          <w:rFonts w:asciiTheme="minorHAnsi" w:hAnsiTheme="minorHAnsi" w:cstheme="minorBidi"/>
          <w:color w:val="0D0D0D" w:themeColor="text1" w:themeTint="F2"/>
          <w:sz w:val="24"/>
          <w:szCs w:val="24"/>
        </w:rPr>
        <w:t>Kolumna S</w:t>
      </w:r>
      <w:r w:rsidRPr="1B6AFB11">
        <w:rPr>
          <w:rFonts w:asciiTheme="minorHAnsi" w:hAnsiTheme="minorHAnsi" w:cstheme="minorBidi"/>
          <w:color w:val="0D0D0D" w:themeColor="text1" w:themeTint="F2"/>
          <w:sz w:val="24"/>
          <w:szCs w:val="24"/>
        </w:rPr>
        <w:t>ymbol</w:t>
      </w:r>
    </w:p>
    <w:p w:rsidR="00E2105C" w:rsidP="4B63C091" w:rsidRDefault="00231633" w14:paraId="22C43798" w14:textId="4B85E7F8">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4B63C091">
        <w:rPr>
          <w:rFonts w:asciiTheme="minorHAnsi" w:hAnsiTheme="minorHAnsi" w:cstheme="minorBidi"/>
          <w:color w:val="0D0D0D" w:themeColor="text1" w:themeTint="F2"/>
          <w:sz w:val="24"/>
          <w:szCs w:val="24"/>
        </w:rPr>
        <w:t xml:space="preserve">Przed podkreślnikiem: </w:t>
      </w:r>
      <w:r w:rsidRPr="4B63C091" w:rsidR="00E2105C">
        <w:rPr>
          <w:rFonts w:asciiTheme="minorHAnsi" w:hAnsiTheme="minorHAnsi" w:cstheme="minorBidi"/>
          <w:color w:val="0D0D0D" w:themeColor="text1" w:themeTint="F2"/>
          <w:sz w:val="24"/>
          <w:szCs w:val="24"/>
        </w:rPr>
        <w:t xml:space="preserve">K </w:t>
      </w:r>
      <w:r w:rsidRPr="4B63C091" w:rsidR="338B2072">
        <w:rPr>
          <w:rFonts w:asciiTheme="minorHAnsi" w:hAnsiTheme="minorHAnsi" w:cstheme="minorBidi"/>
          <w:color w:val="0D0D0D" w:themeColor="text1" w:themeTint="F2"/>
          <w:sz w:val="24"/>
          <w:szCs w:val="24"/>
        </w:rPr>
        <w:t xml:space="preserve">– </w:t>
      </w:r>
      <w:r w:rsidRPr="4B63C091" w:rsidR="00E2105C">
        <w:rPr>
          <w:rFonts w:asciiTheme="minorHAnsi" w:hAnsiTheme="minorHAnsi" w:cstheme="minorBidi"/>
          <w:color w:val="0D0D0D" w:themeColor="text1" w:themeTint="F2"/>
          <w:sz w:val="24"/>
          <w:szCs w:val="24"/>
        </w:rPr>
        <w:t>kierunkowe efekty uczenia się</w:t>
      </w:r>
    </w:p>
    <w:p w:rsidR="00E2105C" w:rsidP="003D2EDB" w:rsidRDefault="00066931" w14:paraId="6A5192F3" w14:textId="77777777">
      <w:pPr>
        <w:shd w:val="clear" w:color="auto" w:fill="FFFFFF"/>
        <w:spacing w:after="0" w:line="240" w:lineRule="auto"/>
        <w:ind w:left="708"/>
        <w:contextualSpacing/>
        <w:rPr>
          <w:rFonts w:asciiTheme="minorHAnsi" w:hAnsiTheme="minorHAnsi" w:cstheme="minorHAnsi"/>
          <w:bCs/>
          <w:color w:val="0D0D0D" w:themeColor="text1" w:themeTint="F2"/>
          <w:sz w:val="24"/>
          <w:szCs w:val="24"/>
        </w:rPr>
      </w:pPr>
      <w:r>
        <w:rPr>
          <w:rFonts w:asciiTheme="minorHAnsi" w:hAnsiTheme="minorHAnsi" w:cstheme="minorHAnsi"/>
          <w:bCs/>
          <w:color w:val="0D0D0D" w:themeColor="text1" w:themeTint="F2"/>
          <w:sz w:val="24"/>
          <w:szCs w:val="24"/>
        </w:rPr>
        <w:t>Po podkreślniku:</w:t>
      </w:r>
      <w:r w:rsidR="00B165A0">
        <w:rPr>
          <w:rFonts w:asciiTheme="minorHAnsi" w:hAnsiTheme="minorHAnsi" w:cstheme="minorHAnsi"/>
          <w:bCs/>
          <w:color w:val="0D0D0D" w:themeColor="text1" w:themeTint="F2"/>
          <w:sz w:val="24"/>
          <w:szCs w:val="24"/>
        </w:rPr>
        <w:t xml:space="preserve"> </w:t>
      </w:r>
      <w:r w:rsidRPr="00066931" w:rsidR="00E2105C">
        <w:rPr>
          <w:rFonts w:asciiTheme="minorHAnsi" w:hAnsiTheme="minorHAnsi" w:cstheme="minorHAnsi"/>
          <w:bCs/>
          <w:color w:val="0D0D0D" w:themeColor="text1" w:themeTint="F2"/>
          <w:sz w:val="24"/>
          <w:szCs w:val="24"/>
        </w:rPr>
        <w:t>W – kategoria wiedzy</w:t>
      </w:r>
      <w:r w:rsidR="00B165A0">
        <w:rPr>
          <w:rFonts w:asciiTheme="minorHAnsi" w:hAnsiTheme="minorHAnsi" w:cstheme="minorHAnsi"/>
          <w:bCs/>
          <w:color w:val="0D0D0D" w:themeColor="text1" w:themeTint="F2"/>
          <w:sz w:val="24"/>
          <w:szCs w:val="24"/>
        </w:rPr>
        <w:t xml:space="preserve">, </w:t>
      </w:r>
      <w:r w:rsidRPr="00066931" w:rsidR="00E2105C">
        <w:rPr>
          <w:rFonts w:asciiTheme="minorHAnsi" w:hAnsiTheme="minorHAnsi" w:cstheme="minorHAnsi"/>
          <w:bCs/>
          <w:color w:val="0D0D0D" w:themeColor="text1" w:themeTint="F2"/>
          <w:sz w:val="24"/>
          <w:szCs w:val="24"/>
        </w:rPr>
        <w:t>U – kategoria umiejętności</w:t>
      </w:r>
      <w:r w:rsidR="00B165A0">
        <w:rPr>
          <w:rFonts w:asciiTheme="minorHAnsi" w:hAnsiTheme="minorHAnsi" w:cstheme="minorHAnsi"/>
          <w:bCs/>
          <w:color w:val="0D0D0D" w:themeColor="text1" w:themeTint="F2"/>
          <w:sz w:val="24"/>
          <w:szCs w:val="24"/>
        </w:rPr>
        <w:t xml:space="preserve">, </w:t>
      </w:r>
      <w:r w:rsidRPr="00066931" w:rsidR="00E2105C">
        <w:rPr>
          <w:rFonts w:asciiTheme="minorHAnsi" w:hAnsiTheme="minorHAnsi" w:cstheme="minorHAnsi"/>
          <w:bCs/>
          <w:color w:val="0D0D0D" w:themeColor="text1" w:themeTint="F2"/>
          <w:sz w:val="24"/>
          <w:szCs w:val="24"/>
        </w:rPr>
        <w:t>K – kategoria kompetencji społecznyc</w:t>
      </w:r>
      <w:r w:rsidRPr="00066931" w:rsidR="00E266E9">
        <w:rPr>
          <w:rFonts w:asciiTheme="minorHAnsi" w:hAnsiTheme="minorHAnsi" w:cstheme="minorHAnsi"/>
          <w:bCs/>
          <w:color w:val="0D0D0D" w:themeColor="text1" w:themeTint="F2"/>
          <w:sz w:val="24"/>
          <w:szCs w:val="24"/>
        </w:rPr>
        <w:t>h</w:t>
      </w:r>
    </w:p>
    <w:p w:rsidR="00095FB9" w:rsidP="00E266E9" w:rsidRDefault="00095FB9" w14:paraId="14F6C440" w14:textId="77777777">
      <w:pPr>
        <w:shd w:val="clear" w:color="auto" w:fill="FFFFFF"/>
        <w:spacing w:after="0" w:line="240" w:lineRule="auto"/>
        <w:contextualSpacing/>
        <w:rPr>
          <w:rFonts w:asciiTheme="minorHAnsi" w:hAnsiTheme="minorHAnsi" w:cstheme="minorHAnsi"/>
          <w:bCs/>
          <w:color w:val="0D0D0D" w:themeColor="text1" w:themeTint="F2"/>
          <w:sz w:val="24"/>
          <w:szCs w:val="24"/>
        </w:rPr>
      </w:pPr>
    </w:p>
    <w:p w:rsidR="00680B2B" w:rsidP="1B6AFB11" w:rsidRDefault="004B718F" w14:paraId="4BEDEDBF" w14:textId="05C54417">
      <w:pPr>
        <w:shd w:val="clear" w:color="auto" w:fill="FFFFFF" w:themeFill="background1"/>
        <w:spacing w:after="0" w:line="240" w:lineRule="auto"/>
        <w:contextualSpacing/>
        <w:rPr>
          <w:rFonts w:asciiTheme="minorHAnsi" w:hAnsiTheme="minorHAnsi" w:cstheme="minorBidi"/>
          <w:color w:val="0D0D0D" w:themeColor="text1" w:themeTint="F2"/>
          <w:sz w:val="24"/>
          <w:szCs w:val="24"/>
        </w:rPr>
      </w:pPr>
      <w:r>
        <w:rPr>
          <w:rFonts w:asciiTheme="minorHAnsi" w:hAnsiTheme="minorHAnsi" w:cstheme="minorBidi"/>
          <w:color w:val="0D0D0D" w:themeColor="text1" w:themeTint="F2"/>
          <w:sz w:val="24"/>
          <w:szCs w:val="24"/>
        </w:rPr>
        <w:t xml:space="preserve">Kolumna </w:t>
      </w:r>
      <w:r w:rsidRPr="1B6AFB11" w:rsidR="00680B2B">
        <w:rPr>
          <w:rFonts w:asciiTheme="minorHAnsi" w:hAnsiTheme="minorHAnsi" w:cstheme="minorBidi"/>
          <w:color w:val="0D0D0D" w:themeColor="text1" w:themeTint="F2"/>
          <w:sz w:val="24"/>
          <w:szCs w:val="24"/>
        </w:rPr>
        <w:t>PRK</w:t>
      </w:r>
    </w:p>
    <w:p w:rsidRPr="00680B2B" w:rsidR="00680B2B" w:rsidP="0D6D032A" w:rsidRDefault="00680B2B" w14:paraId="28D1DCFF" w14:textId="66511D06">
      <w:pPr>
        <w:shd w:val="clear" w:color="auto" w:fill="FFFFFF" w:themeFill="background1"/>
        <w:spacing w:after="0" w:line="240" w:lineRule="auto"/>
        <w:ind w:left="708"/>
        <w:contextualSpacing/>
        <w:jc w:val="both"/>
        <w:rPr>
          <w:rFonts w:asciiTheme="minorHAnsi" w:hAnsiTheme="minorHAnsi" w:cstheme="minorBidi"/>
          <w:color w:val="0D0D0D" w:themeColor="text1" w:themeTint="F2"/>
          <w:sz w:val="24"/>
          <w:szCs w:val="24"/>
        </w:rPr>
      </w:pPr>
      <w:r w:rsidRPr="4B63C091">
        <w:rPr>
          <w:rFonts w:asciiTheme="minorHAnsi" w:hAnsiTheme="minorHAnsi" w:cstheme="minorBidi"/>
          <w:color w:val="000000" w:themeColor="text1"/>
          <w:sz w:val="24"/>
          <w:szCs w:val="24"/>
        </w:rPr>
        <w:t xml:space="preserve">Charakterystyki </w:t>
      </w:r>
      <w:r w:rsidRPr="4B63C091">
        <w:rPr>
          <w:rFonts w:asciiTheme="minorHAnsi" w:hAnsiTheme="minorHAnsi" w:cstheme="minorBidi"/>
          <w:color w:val="000000" w:themeColor="text1"/>
          <w:sz w:val="24"/>
          <w:szCs w:val="24"/>
          <w:u w:val="single"/>
        </w:rPr>
        <w:t>drugiego stopnia</w:t>
      </w:r>
      <w:r w:rsidRPr="4B63C091">
        <w:rPr>
          <w:rFonts w:asciiTheme="minorHAnsi" w:hAnsiTheme="minorHAnsi" w:cstheme="minorBidi"/>
          <w:color w:val="000000" w:themeColor="text1"/>
          <w:sz w:val="24"/>
          <w:szCs w:val="24"/>
        </w:rPr>
        <w:t xml:space="preserve"> efektów uczenia się dla kwalifikacji na poziomach 6-8 PRK typowe dla kwalifikacji uzyskiwanych w ramach systemu szkolnictwa wyższego i nauki po uzyskaniu kwalifikacji pełnej na poziomie 4</w:t>
      </w:r>
    </w:p>
    <w:p w:rsidRPr="00680B2B" w:rsidR="00680B2B" w:rsidP="00E97115" w:rsidRDefault="00680B2B" w14:paraId="1617DF1B" w14:textId="77777777">
      <w:pPr>
        <w:shd w:val="clear" w:color="auto" w:fill="FFFFFF"/>
        <w:spacing w:after="0" w:line="240" w:lineRule="auto"/>
        <w:ind w:left="708"/>
        <w:contextualSpacing/>
        <w:rPr>
          <w:rFonts w:asciiTheme="minorHAnsi" w:hAnsiTheme="minorHAnsi" w:cstheme="minorHAnsi"/>
          <w:bCs/>
          <w:color w:val="0D0D0D" w:themeColor="text1" w:themeTint="F2"/>
          <w:sz w:val="24"/>
          <w:szCs w:val="24"/>
        </w:rPr>
      </w:pPr>
      <w:r w:rsidRPr="00680B2B">
        <w:rPr>
          <w:rFonts w:asciiTheme="minorHAnsi" w:hAnsiTheme="minorHAnsi" w:cstheme="minorHAnsi"/>
          <w:bCs/>
          <w:color w:val="0D0D0D" w:themeColor="text1" w:themeTint="F2"/>
          <w:sz w:val="24"/>
          <w:szCs w:val="24"/>
        </w:rPr>
        <w:t>P = poziom PRK (6-7)</w:t>
      </w:r>
    </w:p>
    <w:p w:rsidRPr="00680B2B" w:rsidR="00680B2B" w:rsidP="00E97115" w:rsidRDefault="00680B2B" w14:paraId="2CD6D8B0" w14:textId="77777777">
      <w:pPr>
        <w:shd w:val="clear" w:color="auto" w:fill="FFFFFF"/>
        <w:spacing w:after="0" w:line="240" w:lineRule="auto"/>
        <w:ind w:left="708"/>
        <w:contextualSpacing/>
        <w:rPr>
          <w:rFonts w:asciiTheme="minorHAnsi" w:hAnsiTheme="minorHAnsi" w:cstheme="minorHAnsi"/>
          <w:bCs/>
          <w:color w:val="0D0D0D" w:themeColor="text1" w:themeTint="F2"/>
          <w:sz w:val="24"/>
          <w:szCs w:val="24"/>
        </w:rPr>
      </w:pPr>
      <w:r w:rsidRPr="00680B2B">
        <w:rPr>
          <w:rFonts w:asciiTheme="minorHAnsi" w:hAnsiTheme="minorHAnsi" w:cstheme="minorHAnsi"/>
          <w:bCs/>
          <w:color w:val="0D0D0D" w:themeColor="text1" w:themeTint="F2"/>
          <w:sz w:val="24"/>
          <w:szCs w:val="24"/>
        </w:rPr>
        <w:t>S = charakterystyka typowa dla kwalifikacji uzyskiwanych w ramach szkolnictwa wyższego</w:t>
      </w:r>
    </w:p>
    <w:p w:rsidRPr="00680B2B" w:rsidR="00680B2B" w:rsidP="2291765D" w:rsidRDefault="62545198" w14:paraId="4943B586" w14:textId="77777777">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2291765D">
        <w:rPr>
          <w:rFonts w:asciiTheme="minorHAnsi" w:hAnsiTheme="minorHAnsi" w:cstheme="minorBidi"/>
          <w:color w:val="000000" w:themeColor="text1"/>
          <w:sz w:val="24"/>
          <w:szCs w:val="24"/>
        </w:rPr>
        <w:t xml:space="preserve"> W = wiedza</w:t>
      </w:r>
    </w:p>
    <w:p w:rsidRPr="00680B2B" w:rsidR="00680B2B" w:rsidP="00E97115" w:rsidRDefault="00680B2B" w14:paraId="4597AA80" w14:textId="305B08E6">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73626BBC">
        <w:rPr>
          <w:rFonts w:asciiTheme="minorHAnsi" w:hAnsiTheme="minorHAnsi" w:cstheme="minorBidi"/>
          <w:color w:val="0D0D0D" w:themeColor="text1" w:themeTint="F2"/>
          <w:sz w:val="24"/>
          <w:szCs w:val="24"/>
        </w:rPr>
        <w:t xml:space="preserve"> </w:t>
      </w:r>
      <w:r w:rsidR="00E434D9">
        <w:rPr>
          <w:rFonts w:asciiTheme="minorHAnsi" w:hAnsiTheme="minorHAnsi" w:cstheme="minorHAnsi"/>
          <w:bCs/>
          <w:color w:val="0D0D0D" w:themeColor="text1" w:themeTint="F2"/>
          <w:sz w:val="24"/>
          <w:szCs w:val="24"/>
        </w:rPr>
        <w:tab/>
      </w:r>
      <w:r w:rsidRPr="73626BBC">
        <w:rPr>
          <w:rFonts w:asciiTheme="minorHAnsi" w:hAnsiTheme="minorHAnsi" w:cstheme="minorBidi"/>
          <w:color w:val="0D0D0D" w:themeColor="text1" w:themeTint="F2"/>
          <w:sz w:val="24"/>
          <w:szCs w:val="24"/>
        </w:rPr>
        <w:t>G = zakres i głębia</w:t>
      </w:r>
    </w:p>
    <w:p w:rsidRPr="00680B2B" w:rsidR="00680B2B" w:rsidP="00E97115" w:rsidRDefault="00680B2B" w14:paraId="6674BBA7" w14:textId="2F7138A5">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73626BBC">
        <w:rPr>
          <w:rFonts w:asciiTheme="minorHAnsi" w:hAnsiTheme="minorHAnsi" w:cstheme="minorBidi"/>
          <w:color w:val="0D0D0D" w:themeColor="text1" w:themeTint="F2"/>
          <w:sz w:val="24"/>
          <w:szCs w:val="24"/>
        </w:rPr>
        <w:t xml:space="preserve"> </w:t>
      </w:r>
      <w:r w:rsidR="00E434D9">
        <w:rPr>
          <w:rFonts w:asciiTheme="minorHAnsi" w:hAnsiTheme="minorHAnsi" w:cstheme="minorHAnsi"/>
          <w:bCs/>
          <w:color w:val="0D0D0D" w:themeColor="text1" w:themeTint="F2"/>
          <w:sz w:val="24"/>
          <w:szCs w:val="24"/>
        </w:rPr>
        <w:tab/>
      </w:r>
      <w:r w:rsidRPr="73626BBC">
        <w:rPr>
          <w:rFonts w:asciiTheme="minorHAnsi" w:hAnsiTheme="minorHAnsi" w:cstheme="minorBidi"/>
          <w:color w:val="0D0D0D" w:themeColor="text1" w:themeTint="F2"/>
          <w:sz w:val="24"/>
          <w:szCs w:val="24"/>
        </w:rPr>
        <w:t>K = kontekst</w:t>
      </w:r>
    </w:p>
    <w:p w:rsidRPr="00680B2B" w:rsidR="00680B2B" w:rsidP="00E97115" w:rsidRDefault="00680B2B" w14:paraId="274FD6A1" w14:textId="27024A40">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2CA77531">
        <w:rPr>
          <w:rFonts w:asciiTheme="minorHAnsi" w:hAnsiTheme="minorHAnsi" w:cstheme="minorBidi"/>
          <w:color w:val="0D0D0D" w:themeColor="text1" w:themeTint="F2"/>
          <w:sz w:val="24"/>
          <w:szCs w:val="24"/>
        </w:rPr>
        <w:t xml:space="preserve"> U = umiejętności</w:t>
      </w:r>
    </w:p>
    <w:p w:rsidRPr="00680B2B" w:rsidR="00680B2B" w:rsidP="00E97115" w:rsidRDefault="00680B2B" w14:paraId="3CE9939D" w14:textId="1DE73C2A">
      <w:pPr>
        <w:shd w:val="clear" w:color="auto" w:fill="FFFFFF"/>
        <w:spacing w:after="0" w:line="240" w:lineRule="auto"/>
        <w:ind w:left="708"/>
        <w:contextualSpacing/>
        <w:rPr>
          <w:rFonts w:asciiTheme="minorHAnsi" w:hAnsiTheme="minorHAnsi" w:cstheme="minorHAnsi"/>
          <w:bCs/>
          <w:color w:val="0D0D0D" w:themeColor="text1" w:themeTint="F2"/>
          <w:sz w:val="24"/>
          <w:szCs w:val="24"/>
        </w:rPr>
      </w:pPr>
      <w:r w:rsidRPr="00680B2B">
        <w:rPr>
          <w:rFonts w:asciiTheme="minorHAnsi" w:hAnsiTheme="minorHAnsi" w:cstheme="minorHAnsi"/>
          <w:bCs/>
          <w:color w:val="0D0D0D" w:themeColor="text1" w:themeTint="F2"/>
          <w:sz w:val="24"/>
          <w:szCs w:val="24"/>
        </w:rPr>
        <w:t xml:space="preserve"> </w:t>
      </w:r>
      <w:r w:rsidR="00D678C6">
        <w:rPr>
          <w:rFonts w:asciiTheme="minorHAnsi" w:hAnsiTheme="minorHAnsi" w:cstheme="minorHAnsi"/>
          <w:bCs/>
          <w:color w:val="0D0D0D" w:themeColor="text1" w:themeTint="F2"/>
          <w:sz w:val="24"/>
          <w:szCs w:val="24"/>
        </w:rPr>
        <w:tab/>
      </w:r>
      <w:r w:rsidRPr="00680B2B">
        <w:rPr>
          <w:rFonts w:asciiTheme="minorHAnsi" w:hAnsiTheme="minorHAnsi" w:cstheme="minorHAnsi"/>
          <w:bCs/>
          <w:color w:val="0D0D0D" w:themeColor="text1" w:themeTint="F2"/>
          <w:sz w:val="24"/>
          <w:szCs w:val="24"/>
        </w:rPr>
        <w:t>W = wykorzystanie wiedzy</w:t>
      </w:r>
    </w:p>
    <w:p w:rsidRPr="00680B2B" w:rsidR="00680B2B" w:rsidP="00E97115" w:rsidRDefault="00680B2B" w14:paraId="67D0BF8E" w14:textId="29B50B45">
      <w:pPr>
        <w:shd w:val="clear" w:color="auto" w:fill="FFFFFF"/>
        <w:spacing w:after="0" w:line="240" w:lineRule="auto"/>
        <w:ind w:left="708" w:firstLine="708"/>
        <w:contextualSpacing/>
        <w:rPr>
          <w:rFonts w:asciiTheme="minorHAnsi" w:hAnsiTheme="minorHAnsi" w:cstheme="minorHAnsi"/>
          <w:bCs/>
          <w:color w:val="0D0D0D" w:themeColor="text1" w:themeTint="F2"/>
          <w:sz w:val="24"/>
          <w:szCs w:val="24"/>
        </w:rPr>
      </w:pPr>
      <w:r w:rsidRPr="00680B2B">
        <w:rPr>
          <w:rFonts w:asciiTheme="minorHAnsi" w:hAnsiTheme="minorHAnsi" w:cstheme="minorHAnsi"/>
          <w:bCs/>
          <w:color w:val="0D0D0D" w:themeColor="text1" w:themeTint="F2"/>
          <w:sz w:val="24"/>
          <w:szCs w:val="24"/>
        </w:rPr>
        <w:t>K = komunikowanie się</w:t>
      </w:r>
    </w:p>
    <w:p w:rsidRPr="00680B2B" w:rsidR="00680B2B" w:rsidP="00E97115" w:rsidRDefault="00680B2B" w14:paraId="4E519C67" w14:textId="217E208C">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2CA77531">
        <w:rPr>
          <w:rFonts w:asciiTheme="minorHAnsi" w:hAnsiTheme="minorHAnsi" w:cstheme="minorBidi"/>
          <w:color w:val="0D0D0D" w:themeColor="text1" w:themeTint="F2"/>
          <w:sz w:val="24"/>
          <w:szCs w:val="24"/>
        </w:rPr>
        <w:t xml:space="preserve"> </w:t>
      </w:r>
      <w:r w:rsidR="00E434D9">
        <w:rPr>
          <w:rFonts w:asciiTheme="minorHAnsi" w:hAnsiTheme="minorHAnsi" w:cstheme="minorHAnsi"/>
          <w:bCs/>
          <w:color w:val="0D0D0D" w:themeColor="text1" w:themeTint="F2"/>
          <w:sz w:val="24"/>
          <w:szCs w:val="24"/>
        </w:rPr>
        <w:tab/>
      </w:r>
      <w:r w:rsidRPr="2CA77531">
        <w:rPr>
          <w:rFonts w:asciiTheme="minorHAnsi" w:hAnsiTheme="minorHAnsi" w:cstheme="minorBidi"/>
          <w:color w:val="0D0D0D" w:themeColor="text1" w:themeTint="F2"/>
          <w:sz w:val="24"/>
          <w:szCs w:val="24"/>
        </w:rPr>
        <w:t>O = organizacja pracy</w:t>
      </w:r>
    </w:p>
    <w:p w:rsidRPr="00680B2B" w:rsidR="00680B2B" w:rsidP="00E97115" w:rsidRDefault="00680B2B" w14:paraId="2BE9F1E3" w14:textId="7EB36376">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2CA77531">
        <w:rPr>
          <w:rFonts w:asciiTheme="minorHAnsi" w:hAnsiTheme="minorHAnsi" w:cstheme="minorBidi"/>
          <w:color w:val="0D0D0D" w:themeColor="text1" w:themeTint="F2"/>
          <w:sz w:val="24"/>
          <w:szCs w:val="24"/>
        </w:rPr>
        <w:t xml:space="preserve"> </w:t>
      </w:r>
      <w:r w:rsidR="00E434D9">
        <w:rPr>
          <w:rFonts w:asciiTheme="minorHAnsi" w:hAnsiTheme="minorHAnsi" w:cstheme="minorHAnsi"/>
          <w:bCs/>
          <w:color w:val="0D0D0D" w:themeColor="text1" w:themeTint="F2"/>
          <w:sz w:val="24"/>
          <w:szCs w:val="24"/>
        </w:rPr>
        <w:tab/>
      </w:r>
      <w:r w:rsidRPr="2CA77531">
        <w:rPr>
          <w:rFonts w:asciiTheme="minorHAnsi" w:hAnsiTheme="minorHAnsi" w:cstheme="minorBidi"/>
          <w:color w:val="0D0D0D" w:themeColor="text1" w:themeTint="F2"/>
          <w:sz w:val="24"/>
          <w:szCs w:val="24"/>
        </w:rPr>
        <w:t>U = uczenie się</w:t>
      </w:r>
    </w:p>
    <w:p w:rsidRPr="00680B2B" w:rsidR="00680B2B" w:rsidP="00E97115" w:rsidRDefault="00680B2B" w14:paraId="48F15C78" w14:textId="646CE6CF">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2CA77531">
        <w:rPr>
          <w:rFonts w:asciiTheme="minorHAnsi" w:hAnsiTheme="minorHAnsi" w:cstheme="minorBidi"/>
          <w:color w:val="0D0D0D" w:themeColor="text1" w:themeTint="F2"/>
          <w:sz w:val="24"/>
          <w:szCs w:val="24"/>
        </w:rPr>
        <w:t xml:space="preserve"> K = kompetencje społeczne</w:t>
      </w:r>
    </w:p>
    <w:p w:rsidRPr="00680B2B" w:rsidR="00680B2B" w:rsidP="00E97115" w:rsidRDefault="00680B2B" w14:paraId="6E753A9D" w14:textId="4B2D3190">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2CA77531">
        <w:rPr>
          <w:rFonts w:asciiTheme="minorHAnsi" w:hAnsiTheme="minorHAnsi" w:cstheme="minorBidi"/>
          <w:color w:val="0D0D0D" w:themeColor="text1" w:themeTint="F2"/>
          <w:sz w:val="24"/>
          <w:szCs w:val="24"/>
        </w:rPr>
        <w:t xml:space="preserve"> </w:t>
      </w:r>
      <w:r w:rsidR="00E434D9">
        <w:rPr>
          <w:rFonts w:asciiTheme="minorHAnsi" w:hAnsiTheme="minorHAnsi" w:cstheme="minorHAnsi"/>
          <w:bCs/>
          <w:color w:val="0D0D0D" w:themeColor="text1" w:themeTint="F2"/>
          <w:sz w:val="24"/>
          <w:szCs w:val="24"/>
        </w:rPr>
        <w:tab/>
      </w:r>
      <w:r w:rsidRPr="2CA77531">
        <w:rPr>
          <w:rFonts w:asciiTheme="minorHAnsi" w:hAnsiTheme="minorHAnsi" w:cstheme="minorBidi"/>
          <w:color w:val="0D0D0D" w:themeColor="text1" w:themeTint="F2"/>
          <w:sz w:val="24"/>
          <w:szCs w:val="24"/>
        </w:rPr>
        <w:t>K = oceny</w:t>
      </w:r>
    </w:p>
    <w:p w:rsidRPr="00680B2B" w:rsidR="00680B2B" w:rsidP="00E97115" w:rsidRDefault="00680B2B" w14:paraId="22567CC4" w14:textId="1FD34C76">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2CA77531">
        <w:rPr>
          <w:rFonts w:asciiTheme="minorHAnsi" w:hAnsiTheme="minorHAnsi" w:cstheme="minorBidi"/>
          <w:color w:val="0D0D0D" w:themeColor="text1" w:themeTint="F2"/>
          <w:sz w:val="24"/>
          <w:szCs w:val="24"/>
        </w:rPr>
        <w:t xml:space="preserve"> </w:t>
      </w:r>
      <w:r w:rsidR="00E434D9">
        <w:rPr>
          <w:rFonts w:asciiTheme="minorHAnsi" w:hAnsiTheme="minorHAnsi" w:cstheme="minorHAnsi"/>
          <w:bCs/>
          <w:color w:val="0D0D0D" w:themeColor="text1" w:themeTint="F2"/>
          <w:sz w:val="24"/>
          <w:szCs w:val="24"/>
        </w:rPr>
        <w:tab/>
      </w:r>
      <w:r w:rsidRPr="2CA77531">
        <w:rPr>
          <w:rFonts w:asciiTheme="minorHAnsi" w:hAnsiTheme="minorHAnsi" w:cstheme="minorBidi"/>
          <w:color w:val="0D0D0D" w:themeColor="text1" w:themeTint="F2"/>
          <w:sz w:val="24"/>
          <w:szCs w:val="24"/>
        </w:rPr>
        <w:t>O = odpowiedzialność</w:t>
      </w:r>
    </w:p>
    <w:p w:rsidRPr="00680B2B" w:rsidR="00680B2B" w:rsidP="2291765D" w:rsidRDefault="62545198" w14:paraId="6AFD3C0C" w14:textId="2BFC563D">
      <w:pPr>
        <w:shd w:val="clear" w:color="auto" w:fill="FFFFFF" w:themeFill="background1"/>
        <w:spacing w:after="0" w:line="240" w:lineRule="auto"/>
        <w:ind w:left="708"/>
        <w:contextualSpacing/>
        <w:rPr>
          <w:rFonts w:asciiTheme="minorHAnsi" w:hAnsiTheme="minorHAnsi" w:cstheme="minorBidi"/>
          <w:color w:val="0D0D0D" w:themeColor="text1" w:themeTint="F2"/>
          <w:sz w:val="24"/>
          <w:szCs w:val="24"/>
        </w:rPr>
      </w:pPr>
      <w:r w:rsidRPr="2291765D">
        <w:rPr>
          <w:rFonts w:asciiTheme="minorHAnsi" w:hAnsiTheme="minorHAnsi" w:cstheme="minorBidi"/>
          <w:color w:val="000000" w:themeColor="text1"/>
          <w:sz w:val="24"/>
          <w:szCs w:val="24"/>
        </w:rPr>
        <w:t xml:space="preserve"> </w:t>
      </w:r>
      <w:r w:rsidR="00680B2B">
        <w:tab/>
      </w:r>
      <w:r w:rsidRPr="2291765D">
        <w:rPr>
          <w:rFonts w:asciiTheme="minorHAnsi" w:hAnsiTheme="minorHAnsi" w:cstheme="minorBidi"/>
          <w:color w:val="000000" w:themeColor="text1"/>
          <w:sz w:val="24"/>
          <w:szCs w:val="24"/>
        </w:rPr>
        <w:t>R = rola zawodowa</w:t>
      </w:r>
    </w:p>
    <w:p w:rsidRPr="00680B2B" w:rsidR="00680B2B" w:rsidP="00680B2B" w:rsidRDefault="00680B2B" w14:paraId="0FF59831" w14:textId="77777777">
      <w:pPr>
        <w:shd w:val="clear" w:color="auto" w:fill="FFFFFF"/>
        <w:spacing w:after="0" w:line="240" w:lineRule="auto"/>
        <w:contextualSpacing/>
        <w:rPr>
          <w:rFonts w:asciiTheme="minorHAnsi" w:hAnsiTheme="minorHAnsi" w:cstheme="minorHAnsi"/>
          <w:bCs/>
          <w:color w:val="0D0D0D" w:themeColor="text1" w:themeTint="F2"/>
          <w:sz w:val="24"/>
          <w:szCs w:val="24"/>
        </w:rPr>
      </w:pPr>
      <w:r w:rsidRPr="00680B2B">
        <w:rPr>
          <w:rFonts w:asciiTheme="minorHAnsi" w:hAnsiTheme="minorHAnsi" w:cstheme="minorHAnsi"/>
          <w:bCs/>
          <w:color w:val="0D0D0D" w:themeColor="text1" w:themeTint="F2"/>
          <w:sz w:val="24"/>
          <w:szCs w:val="24"/>
        </w:rPr>
        <w:t>Przykład:</w:t>
      </w:r>
    </w:p>
    <w:p w:rsidR="003E6EB0" w:rsidP="1B6AFB11" w:rsidRDefault="00680B2B" w14:paraId="31F9CEC5" w14:textId="4C044107">
      <w:pPr>
        <w:shd w:val="clear" w:color="auto" w:fill="FFFFFF" w:themeFill="background1"/>
        <w:spacing w:after="0" w:line="240" w:lineRule="auto"/>
        <w:contextualSpacing/>
        <w:rPr>
          <w:rFonts w:asciiTheme="minorHAnsi" w:hAnsiTheme="minorHAnsi" w:cstheme="minorBidi"/>
          <w:color w:val="0D0D0D" w:themeColor="text1" w:themeTint="F2"/>
          <w:sz w:val="24"/>
          <w:szCs w:val="24"/>
        </w:rPr>
      </w:pPr>
      <w:r w:rsidRPr="1B6AFB11">
        <w:rPr>
          <w:rFonts w:asciiTheme="minorHAnsi" w:hAnsiTheme="minorHAnsi" w:cstheme="minorBidi"/>
          <w:color w:val="0D0D0D" w:themeColor="text1" w:themeTint="F2"/>
          <w:sz w:val="24"/>
          <w:szCs w:val="24"/>
        </w:rPr>
        <w:t>P</w:t>
      </w:r>
      <w:r w:rsidR="00A91B5D">
        <w:rPr>
          <w:rFonts w:asciiTheme="minorHAnsi" w:hAnsiTheme="minorHAnsi" w:cstheme="minorBidi"/>
          <w:color w:val="0D0D0D" w:themeColor="text1" w:themeTint="F2"/>
          <w:sz w:val="24"/>
          <w:szCs w:val="24"/>
        </w:rPr>
        <w:t>7</w:t>
      </w:r>
      <w:r w:rsidRPr="1B6AFB11">
        <w:rPr>
          <w:rFonts w:asciiTheme="minorHAnsi" w:hAnsiTheme="minorHAnsi" w:cstheme="minorBidi"/>
          <w:color w:val="0D0D0D" w:themeColor="text1" w:themeTint="F2"/>
          <w:sz w:val="24"/>
          <w:szCs w:val="24"/>
        </w:rPr>
        <w:t xml:space="preserve">S_WK = poziom </w:t>
      </w:r>
      <w:r w:rsidR="00A91B5D">
        <w:rPr>
          <w:rFonts w:asciiTheme="minorHAnsi" w:hAnsiTheme="minorHAnsi" w:cstheme="minorBidi"/>
          <w:color w:val="0D0D0D" w:themeColor="text1" w:themeTint="F2"/>
          <w:sz w:val="24"/>
          <w:szCs w:val="24"/>
        </w:rPr>
        <w:t>7</w:t>
      </w:r>
      <w:r w:rsidRPr="1B6AFB11">
        <w:rPr>
          <w:rFonts w:asciiTheme="minorHAnsi" w:hAnsiTheme="minorHAnsi" w:cstheme="minorBidi"/>
          <w:color w:val="0D0D0D" w:themeColor="text1" w:themeTint="F2"/>
          <w:sz w:val="24"/>
          <w:szCs w:val="24"/>
        </w:rPr>
        <w:t xml:space="preserve"> PRK, charakterystyka typowa dla kwalifikacji uzyskiwanych w ramach szkolnictwa wyższego, wiedza – konteks</w:t>
      </w:r>
      <w:r w:rsidRPr="1B6AFB11" w:rsidR="00875D1B">
        <w:rPr>
          <w:rFonts w:asciiTheme="minorHAnsi" w:hAnsiTheme="minorHAnsi" w:cstheme="minorBidi"/>
          <w:color w:val="0D0D0D" w:themeColor="text1" w:themeTint="F2"/>
          <w:sz w:val="24"/>
          <w:szCs w:val="24"/>
        </w:rPr>
        <w:t>t</w:t>
      </w:r>
    </w:p>
    <w:p w:rsidR="00D96A82" w:rsidRDefault="003E6EB0" w14:paraId="196F2185" w14:textId="77777777">
      <w:pPr>
        <w:spacing w:after="160" w:line="259" w:lineRule="auto"/>
        <w:rPr>
          <w:rFonts w:asciiTheme="minorHAnsi" w:hAnsiTheme="minorHAnsi" w:cstheme="minorHAnsi"/>
          <w:bCs/>
          <w:color w:val="0D0D0D" w:themeColor="text1" w:themeTint="F2"/>
          <w:sz w:val="24"/>
          <w:szCs w:val="24"/>
        </w:rPr>
        <w:sectPr w:rsidR="00D96A82" w:rsidSect="00D96A82">
          <w:footerReference w:type="default" r:id="rId12"/>
          <w:pgSz w:w="11906" w:h="16838" w:orient="portrait"/>
          <w:pgMar w:top="720" w:right="1106" w:bottom="720" w:left="1100" w:header="709" w:footer="709" w:gutter="0"/>
          <w:cols w:space="708"/>
          <w:docGrid w:linePitch="360"/>
        </w:sectPr>
      </w:pPr>
      <w:r>
        <w:rPr>
          <w:rFonts w:asciiTheme="minorHAnsi" w:hAnsiTheme="minorHAnsi" w:cstheme="minorHAnsi"/>
          <w:bCs/>
          <w:color w:val="0D0D0D" w:themeColor="text1" w:themeTint="F2"/>
          <w:sz w:val="24"/>
          <w:szCs w:val="24"/>
        </w:rPr>
        <w:br w:type="page"/>
      </w:r>
    </w:p>
    <w:p w:rsidR="00095FB9" w:rsidP="00680B2B" w:rsidRDefault="00E2105C" w14:paraId="3CC97BF4" w14:textId="577E27D8">
      <w:pPr>
        <w:shd w:val="clear" w:color="auto" w:fill="FFFFFF"/>
        <w:spacing w:after="0" w:line="240" w:lineRule="auto"/>
        <w:contextualSpacing/>
        <w:rPr>
          <w:rStyle w:val="Odwoanieintensywne"/>
          <w:sz w:val="28"/>
          <w:szCs w:val="28"/>
        </w:rPr>
      </w:pPr>
      <w:r w:rsidRPr="000F7BFB">
        <w:rPr>
          <w:rStyle w:val="Odwoanieintensywne"/>
          <w:sz w:val="28"/>
          <w:szCs w:val="28"/>
        </w:rPr>
        <w:lastRenderedPageBreak/>
        <w:t>Część B)</w:t>
      </w:r>
      <w:r w:rsidRPr="000F7BFB" w:rsidR="00E266E9">
        <w:rPr>
          <w:rStyle w:val="Odwoanieintensywne"/>
          <w:sz w:val="28"/>
          <w:szCs w:val="28"/>
        </w:rPr>
        <w:t xml:space="preserve"> Opis procesu prowadzącego do uzyskania efektów uczenia się</w:t>
      </w:r>
    </w:p>
    <w:p w:rsidRPr="00066931" w:rsidR="002C0B6D" w:rsidP="002C0B6D" w:rsidRDefault="002C0B6D" w14:paraId="3931DBC9" w14:textId="77777777">
      <w:pPr>
        <w:framePr w:hSpace="141" w:wrap="around" w:hAnchor="page" w:vAnchor="page" w:x="8284" w:y="1585"/>
        <w:spacing w:after="0" w:line="360" w:lineRule="auto"/>
        <w:rPr>
          <w:rFonts w:asciiTheme="minorHAnsi" w:hAnsiTheme="minorHAnsi" w:cstheme="minorHAnsi"/>
          <w:bCs/>
          <w:i/>
          <w:color w:val="0D0D0D" w:themeColor="text1" w:themeTint="F2"/>
          <w:sz w:val="24"/>
          <w:szCs w:val="24"/>
          <w:lang w:eastAsia="pl-PL"/>
        </w:rPr>
      </w:pPr>
    </w:p>
    <w:p w:rsidR="002C0B6D" w:rsidP="00680B2B" w:rsidRDefault="002C0B6D" w14:paraId="3876474D" w14:textId="77777777">
      <w:pPr>
        <w:shd w:val="clear" w:color="auto" w:fill="FFFFFF"/>
        <w:spacing w:after="0" w:line="240" w:lineRule="auto"/>
        <w:contextualSpacing/>
        <w:rPr>
          <w:rStyle w:val="Odwoanieintensywne"/>
          <w:sz w:val="28"/>
          <w:szCs w:val="28"/>
        </w:rPr>
      </w:pPr>
    </w:p>
    <w:p w:rsidRPr="00066931" w:rsidR="002C0B6D" w:rsidP="00680B2B" w:rsidRDefault="002C0B6D" w14:paraId="30D200F2" w14:textId="77777777">
      <w:pPr>
        <w:shd w:val="clear" w:color="auto" w:fill="FFFFFF"/>
        <w:spacing w:after="0" w:line="240" w:lineRule="auto"/>
        <w:contextualSpacing/>
        <w:rPr>
          <w:rFonts w:asciiTheme="minorHAnsi" w:hAnsiTheme="minorHAnsi" w:cstheme="minorHAnsi"/>
          <w:bCs/>
          <w:color w:val="0D0D0D" w:themeColor="text1" w:themeTint="F2"/>
          <w:sz w:val="24"/>
          <w:szCs w:val="24"/>
        </w:rPr>
      </w:pPr>
    </w:p>
    <w:tbl>
      <w:tblPr>
        <w:tblW w:w="1324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A0" w:firstRow="1" w:lastRow="0" w:firstColumn="1" w:lastColumn="0" w:noHBand="0" w:noVBand="0"/>
      </w:tblPr>
      <w:tblGrid>
        <w:gridCol w:w="1838"/>
        <w:gridCol w:w="3119"/>
        <w:gridCol w:w="708"/>
        <w:gridCol w:w="1985"/>
        <w:gridCol w:w="5595"/>
      </w:tblGrid>
      <w:tr w:rsidRPr="00066931" w:rsidR="005E2B9B" w:rsidTr="350E791C" w14:paraId="7B24CAC2" w14:textId="77777777">
        <w:trPr>
          <w:trHeight w:val="300"/>
          <w:jc w:val="center"/>
        </w:trPr>
        <w:tc>
          <w:tcPr>
            <w:tcW w:w="7650" w:type="dxa"/>
            <w:gridSpan w:val="4"/>
          </w:tcPr>
          <w:p w:rsidRPr="00066931" w:rsidR="005E2B9B" w:rsidP="1B6AFB11" w:rsidRDefault="26511B65" w14:paraId="1F7965C7" w14:textId="6561C9C3">
            <w:pPr>
              <w:spacing w:after="0" w:line="240" w:lineRule="auto"/>
              <w:jc w:val="both"/>
              <w:rPr>
                <w:rFonts w:asciiTheme="minorHAnsi" w:hAnsiTheme="minorHAnsi" w:cstheme="minorBidi"/>
                <w:color w:val="0D0D0D" w:themeColor="text1" w:themeTint="F2"/>
                <w:sz w:val="24"/>
                <w:szCs w:val="24"/>
              </w:rPr>
            </w:pPr>
            <w:r w:rsidRPr="1B6AFB11">
              <w:rPr>
                <w:rFonts w:asciiTheme="minorHAnsi" w:hAnsiTheme="minorHAnsi" w:cstheme="minorBidi"/>
                <w:color w:val="0D0D0D" w:themeColor="text1" w:themeTint="F2"/>
                <w:sz w:val="24"/>
                <w:szCs w:val="24"/>
              </w:rPr>
              <w:t>Kierunek</w:t>
            </w:r>
          </w:p>
        </w:tc>
        <w:tc>
          <w:tcPr>
            <w:tcW w:w="5595" w:type="dxa"/>
          </w:tcPr>
          <w:p w:rsidRPr="00066931" w:rsidR="005E2B9B" w:rsidP="2291765D" w:rsidRDefault="6A4007F0" w14:paraId="0F423CD7" w14:textId="4F76A8EC">
            <w:pPr>
              <w:spacing w:after="0"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Sztuczna Inteligencja</w:t>
            </w:r>
          </w:p>
        </w:tc>
      </w:tr>
      <w:tr w:rsidRPr="00066931" w:rsidR="005E2B9B" w:rsidTr="350E791C" w14:paraId="05762D2A" w14:textId="77777777">
        <w:trPr>
          <w:trHeight w:val="300"/>
          <w:jc w:val="center"/>
        </w:trPr>
        <w:tc>
          <w:tcPr>
            <w:tcW w:w="7650" w:type="dxa"/>
            <w:gridSpan w:val="4"/>
          </w:tcPr>
          <w:p w:rsidRPr="00066931" w:rsidR="005E2B9B" w:rsidP="00507FAD" w:rsidRDefault="005E2B9B" w14:paraId="4D837FB1" w14:textId="4F2531E3">
            <w:pPr>
              <w:shd w:val="clear" w:color="auto" w:fill="FFFFFF"/>
              <w:spacing w:after="0" w:line="240" w:lineRule="auto"/>
              <w:contextualSpacing/>
              <w:jc w:val="both"/>
              <w:rPr>
                <w:rFonts w:asciiTheme="minorHAnsi" w:hAnsiTheme="minorHAnsi" w:cstheme="minorHAnsi"/>
                <w:bCs/>
                <w:color w:val="0D0D0D" w:themeColor="text1" w:themeTint="F2"/>
                <w:sz w:val="24"/>
                <w:szCs w:val="24"/>
              </w:rPr>
            </w:pPr>
            <w:r w:rsidRPr="00066931">
              <w:rPr>
                <w:rFonts w:asciiTheme="minorHAnsi" w:hAnsiTheme="minorHAnsi" w:cstheme="minorHAnsi"/>
                <w:bCs/>
                <w:color w:val="0D0D0D" w:themeColor="text1" w:themeTint="F2"/>
                <w:sz w:val="24"/>
                <w:szCs w:val="24"/>
              </w:rPr>
              <w:t>Poziom studiów</w:t>
            </w:r>
          </w:p>
        </w:tc>
        <w:tc>
          <w:tcPr>
            <w:tcW w:w="5595" w:type="dxa"/>
          </w:tcPr>
          <w:p w:rsidRPr="00066931" w:rsidR="005E2B9B" w:rsidP="00507FAD" w:rsidRDefault="6CEDCBE6" w14:paraId="48C69606" w14:textId="6326DDB8">
            <w:pPr>
              <w:shd w:val="clear" w:color="auto" w:fill="FFFFFF" w:themeFill="background1"/>
              <w:spacing w:after="0" w:line="240" w:lineRule="auto"/>
              <w:contextualSpacing/>
              <w:jc w:val="both"/>
              <w:rPr>
                <w:rFonts w:asciiTheme="minorHAnsi" w:hAnsiTheme="minorHAnsi" w:cstheme="minorBidi"/>
                <w:color w:val="0D0D0D" w:themeColor="text1" w:themeTint="F2"/>
                <w:sz w:val="24"/>
                <w:szCs w:val="24"/>
              </w:rPr>
            </w:pPr>
            <w:r w:rsidRPr="61EDECD4">
              <w:rPr>
                <w:rFonts w:asciiTheme="minorHAnsi" w:hAnsiTheme="minorHAnsi" w:cstheme="minorBidi"/>
                <w:color w:val="0D0D0D" w:themeColor="text1" w:themeTint="F2"/>
                <w:sz w:val="24"/>
                <w:szCs w:val="24"/>
              </w:rPr>
              <w:t>Studia II stopnia</w:t>
            </w:r>
          </w:p>
        </w:tc>
      </w:tr>
      <w:tr w:rsidRPr="00066931" w:rsidR="005E2B9B" w:rsidTr="350E791C" w14:paraId="45FCDC13" w14:textId="77777777">
        <w:trPr>
          <w:trHeight w:val="300"/>
          <w:jc w:val="center"/>
        </w:trPr>
        <w:tc>
          <w:tcPr>
            <w:tcW w:w="7650" w:type="dxa"/>
            <w:gridSpan w:val="4"/>
          </w:tcPr>
          <w:p w:rsidRPr="00066931" w:rsidR="005E2B9B" w:rsidP="00507FAD" w:rsidRDefault="005E2B9B" w14:paraId="21AF5497" w14:textId="60F7A190">
            <w:pPr>
              <w:spacing w:after="0" w:line="240" w:lineRule="auto"/>
              <w:jc w:val="both"/>
              <w:rPr>
                <w:rFonts w:asciiTheme="minorHAnsi" w:hAnsiTheme="minorHAnsi" w:cstheme="minorHAnsi"/>
                <w:bCs/>
                <w:color w:val="0D0D0D" w:themeColor="text1" w:themeTint="F2"/>
                <w:sz w:val="24"/>
                <w:szCs w:val="24"/>
                <w:lang w:eastAsia="pl-PL"/>
              </w:rPr>
            </w:pPr>
            <w:r w:rsidRPr="00066931">
              <w:rPr>
                <w:rFonts w:asciiTheme="minorHAnsi" w:hAnsiTheme="minorHAnsi" w:cstheme="minorHAnsi"/>
                <w:bCs/>
                <w:color w:val="0D0D0D" w:themeColor="text1" w:themeTint="F2"/>
                <w:sz w:val="24"/>
                <w:szCs w:val="24"/>
                <w:lang w:eastAsia="pl-PL"/>
              </w:rPr>
              <w:t>Poziom Polskiej Ramy Kwalifikacji</w:t>
            </w:r>
          </w:p>
        </w:tc>
        <w:tc>
          <w:tcPr>
            <w:tcW w:w="5595" w:type="dxa"/>
          </w:tcPr>
          <w:p w:rsidRPr="00066931" w:rsidR="005E2B9B" w:rsidP="00507FAD" w:rsidRDefault="2B0C61EE" w14:paraId="5E4CDE66" w14:textId="3D792E4F">
            <w:pPr>
              <w:spacing w:after="0" w:line="240" w:lineRule="auto"/>
              <w:jc w:val="both"/>
              <w:rPr>
                <w:rFonts w:asciiTheme="minorHAnsi" w:hAnsiTheme="minorHAnsi" w:cstheme="minorBidi"/>
                <w:color w:val="0D0D0D" w:themeColor="text1" w:themeTint="F2"/>
                <w:sz w:val="24"/>
                <w:szCs w:val="24"/>
                <w:lang w:eastAsia="pl-PL"/>
              </w:rPr>
            </w:pPr>
            <w:r w:rsidRPr="61EDECD4">
              <w:rPr>
                <w:rFonts w:asciiTheme="minorHAnsi" w:hAnsiTheme="minorHAnsi" w:cstheme="minorBidi"/>
                <w:color w:val="0D0D0D" w:themeColor="text1" w:themeTint="F2"/>
                <w:sz w:val="24"/>
                <w:szCs w:val="24"/>
                <w:lang w:eastAsia="pl-PL"/>
              </w:rPr>
              <w:t>7</w:t>
            </w:r>
          </w:p>
        </w:tc>
      </w:tr>
      <w:tr w:rsidRPr="00066931" w:rsidR="005E2B9B" w:rsidTr="350E791C" w14:paraId="4E1F43FB" w14:textId="77777777">
        <w:trPr>
          <w:trHeight w:val="300"/>
          <w:jc w:val="center"/>
        </w:trPr>
        <w:tc>
          <w:tcPr>
            <w:tcW w:w="7650" w:type="dxa"/>
            <w:gridSpan w:val="4"/>
          </w:tcPr>
          <w:p w:rsidRPr="00066931" w:rsidR="005E2B9B" w:rsidP="00507FAD" w:rsidRDefault="005E2B9B" w14:paraId="1093A9C2" w14:textId="2732DD55">
            <w:pPr>
              <w:autoSpaceDE w:val="0"/>
              <w:autoSpaceDN w:val="0"/>
              <w:adjustRightInd w:val="0"/>
              <w:spacing w:after="0" w:line="240" w:lineRule="auto"/>
              <w:rPr>
                <w:rFonts w:asciiTheme="minorHAnsi" w:hAnsiTheme="minorHAnsi" w:cstheme="minorHAnsi"/>
                <w:bCs/>
                <w:color w:val="0D0D0D" w:themeColor="text1" w:themeTint="F2"/>
                <w:sz w:val="24"/>
                <w:szCs w:val="24"/>
              </w:rPr>
            </w:pPr>
            <w:r w:rsidRPr="00066931">
              <w:rPr>
                <w:rFonts w:asciiTheme="minorHAnsi" w:hAnsiTheme="minorHAnsi" w:cstheme="minorHAnsi"/>
                <w:bCs/>
                <w:color w:val="0D0D0D" w:themeColor="text1" w:themeTint="F2"/>
                <w:sz w:val="24"/>
                <w:szCs w:val="24"/>
              </w:rPr>
              <w:t>Profil studiów</w:t>
            </w:r>
          </w:p>
        </w:tc>
        <w:tc>
          <w:tcPr>
            <w:tcW w:w="5595" w:type="dxa"/>
          </w:tcPr>
          <w:p w:rsidRPr="00066931" w:rsidR="005E2B9B" w:rsidP="00507FAD" w:rsidRDefault="0CB9C270" w14:paraId="0BE43DB0" w14:textId="7DB04DC7">
            <w:pPr>
              <w:autoSpaceDE w:val="0"/>
              <w:autoSpaceDN w:val="0"/>
              <w:adjustRightInd w:val="0"/>
              <w:spacing w:after="0" w:line="240" w:lineRule="auto"/>
              <w:rPr>
                <w:rFonts w:asciiTheme="minorHAnsi" w:hAnsiTheme="minorHAnsi" w:cstheme="minorBidi"/>
                <w:color w:val="0D0D0D" w:themeColor="text1" w:themeTint="F2"/>
                <w:sz w:val="24"/>
                <w:szCs w:val="24"/>
              </w:rPr>
            </w:pPr>
            <w:r w:rsidRPr="61EDECD4">
              <w:rPr>
                <w:rFonts w:asciiTheme="minorHAnsi" w:hAnsiTheme="minorHAnsi" w:cstheme="minorBidi"/>
                <w:color w:val="0D0D0D" w:themeColor="text1" w:themeTint="F2"/>
                <w:sz w:val="24"/>
                <w:szCs w:val="24"/>
              </w:rPr>
              <w:t>Ogólnoakademicki</w:t>
            </w:r>
          </w:p>
        </w:tc>
      </w:tr>
      <w:tr w:rsidRPr="00066931" w:rsidR="005E2B9B" w:rsidTr="350E791C" w14:paraId="48D83F81" w14:textId="77777777">
        <w:trPr>
          <w:trHeight w:val="300"/>
          <w:jc w:val="center"/>
        </w:trPr>
        <w:tc>
          <w:tcPr>
            <w:tcW w:w="7650" w:type="dxa"/>
            <w:gridSpan w:val="4"/>
          </w:tcPr>
          <w:p w:rsidRPr="00066931" w:rsidR="005E2B9B" w:rsidP="00507FAD" w:rsidRDefault="005E2B9B" w14:paraId="207FD31F" w14:textId="4369DBE1">
            <w:pPr>
              <w:spacing w:after="0" w:line="240" w:lineRule="auto"/>
              <w:jc w:val="both"/>
              <w:rPr>
                <w:rFonts w:eastAsia="Times New Roman" w:asciiTheme="minorHAnsi" w:hAnsiTheme="minorHAnsi" w:cstheme="minorHAnsi"/>
                <w:bCs/>
                <w:color w:val="0D0D0D" w:themeColor="text1" w:themeTint="F2"/>
                <w:sz w:val="24"/>
                <w:szCs w:val="24"/>
                <w:lang w:eastAsia="pl-PL"/>
              </w:rPr>
            </w:pPr>
            <w:r w:rsidRPr="00066931">
              <w:rPr>
                <w:rFonts w:asciiTheme="minorHAnsi" w:hAnsiTheme="minorHAnsi" w:cstheme="minorHAnsi"/>
                <w:bCs/>
                <w:color w:val="0D0D0D" w:themeColor="text1" w:themeTint="F2"/>
                <w:sz w:val="24"/>
                <w:szCs w:val="24"/>
              </w:rPr>
              <w:t>Przyporządkowanie kierunku do dyscypliny naukowej lub artystycznej (dyscyplin),</w:t>
            </w:r>
            <w:r w:rsidRPr="00066931">
              <w:rPr>
                <w:rFonts w:eastAsia="Times New Roman" w:asciiTheme="minorHAnsi" w:hAnsiTheme="minorHAnsi" w:cstheme="minorHAnsi"/>
                <w:bCs/>
                <w:color w:val="0D0D0D" w:themeColor="text1" w:themeTint="F2"/>
                <w:sz w:val="24"/>
                <w:szCs w:val="24"/>
                <w:lang w:eastAsia="pl-PL"/>
              </w:rPr>
              <w:t xml:space="preserve"> do których odnoszą się efekty uczenia się</w:t>
            </w:r>
          </w:p>
        </w:tc>
        <w:tc>
          <w:tcPr>
            <w:tcW w:w="5595" w:type="dxa"/>
          </w:tcPr>
          <w:p w:rsidRPr="00066931" w:rsidR="005E2B9B" w:rsidP="1E1D7586" w:rsidRDefault="4E70CDB3" w14:paraId="5475DE26" w14:textId="3BB34F58">
            <w:pPr>
              <w:spacing w:before="100" w:beforeAutospacing="1" w:after="100" w:afterAutospacing="1" w:line="240" w:lineRule="auto"/>
              <w:rPr>
                <w:rFonts w:eastAsia="Times New Roman" w:asciiTheme="minorHAnsi" w:hAnsiTheme="minorHAnsi" w:cstheme="minorBidi"/>
                <w:color w:val="0D0D0D" w:themeColor="text1" w:themeTint="F2"/>
                <w:sz w:val="24"/>
                <w:szCs w:val="24"/>
                <w:lang w:eastAsia="pl-PL"/>
              </w:rPr>
            </w:pPr>
            <w:r w:rsidRPr="1E1D7586">
              <w:rPr>
                <w:rFonts w:eastAsia="Times New Roman" w:asciiTheme="minorHAnsi" w:hAnsiTheme="minorHAnsi" w:cstheme="minorBidi"/>
                <w:color w:val="0D0D0D" w:themeColor="text1" w:themeTint="F2"/>
                <w:sz w:val="24"/>
                <w:szCs w:val="24"/>
                <w:lang w:eastAsia="pl-PL"/>
              </w:rPr>
              <w:t>Informatyka</w:t>
            </w:r>
            <w:ins w:author="Łukasz Mikulski (frodo)" w:date="2023-11-20T21:14:00Z" w:id="2">
              <w:r w:rsidRPr="1E1D7586" w:rsidR="1E4F3EA1">
                <w:rPr>
                  <w:rFonts w:eastAsia="Times New Roman" w:asciiTheme="minorHAnsi" w:hAnsiTheme="minorHAnsi" w:cstheme="minorBidi"/>
                  <w:color w:val="0D0D0D" w:themeColor="text1" w:themeTint="F2"/>
                  <w:sz w:val="24"/>
                  <w:szCs w:val="24"/>
                  <w:lang w:eastAsia="pl-PL"/>
                </w:rPr>
                <w:t xml:space="preserve"> techniczna i telekomunikacja</w:t>
              </w:r>
            </w:ins>
            <w:r w:rsidRPr="1E1D7586">
              <w:rPr>
                <w:rFonts w:eastAsia="Times New Roman" w:asciiTheme="minorHAnsi" w:hAnsiTheme="minorHAnsi" w:cstheme="minorBidi"/>
                <w:color w:val="0D0D0D" w:themeColor="text1" w:themeTint="F2"/>
                <w:sz w:val="24"/>
                <w:szCs w:val="24"/>
                <w:lang w:eastAsia="pl-PL"/>
              </w:rPr>
              <w:t xml:space="preserve"> </w:t>
            </w:r>
            <w:r w:rsidRPr="1E1D7586" w:rsidR="49FDAB91">
              <w:rPr>
                <w:rFonts w:eastAsia="Times New Roman" w:asciiTheme="minorHAnsi" w:hAnsiTheme="minorHAnsi" w:cstheme="minorBidi"/>
                <w:color w:val="0D0D0D" w:themeColor="text1" w:themeTint="F2"/>
                <w:sz w:val="24"/>
                <w:szCs w:val="24"/>
                <w:lang w:eastAsia="pl-PL"/>
              </w:rPr>
              <w:t>(</w:t>
            </w:r>
            <w:r w:rsidRPr="1E1D7586" w:rsidR="74B20BCC">
              <w:rPr>
                <w:rFonts w:eastAsia="Times New Roman" w:asciiTheme="minorHAnsi" w:hAnsiTheme="minorHAnsi" w:cstheme="minorBidi"/>
                <w:color w:val="0D0D0D" w:themeColor="text1" w:themeTint="F2"/>
                <w:sz w:val="24"/>
                <w:szCs w:val="24"/>
                <w:lang w:eastAsia="pl-PL"/>
              </w:rPr>
              <w:t xml:space="preserve">100 </w:t>
            </w:r>
            <w:r w:rsidRPr="1E1D7586" w:rsidR="49FDAB91">
              <w:rPr>
                <w:rFonts w:eastAsia="Times New Roman" w:asciiTheme="minorHAnsi" w:hAnsiTheme="minorHAnsi" w:cstheme="minorBidi"/>
                <w:color w:val="0D0D0D" w:themeColor="text1" w:themeTint="F2"/>
                <w:sz w:val="24"/>
                <w:szCs w:val="24"/>
                <w:lang w:eastAsia="pl-PL"/>
              </w:rPr>
              <w:t>%)</w:t>
            </w:r>
          </w:p>
        </w:tc>
      </w:tr>
      <w:tr w:rsidRPr="00066931" w:rsidR="005E2B9B" w:rsidTr="350E791C" w14:paraId="32541156" w14:textId="77777777">
        <w:trPr>
          <w:trHeight w:val="300"/>
          <w:jc w:val="center"/>
        </w:trPr>
        <w:tc>
          <w:tcPr>
            <w:tcW w:w="7650" w:type="dxa"/>
            <w:gridSpan w:val="4"/>
          </w:tcPr>
          <w:p w:rsidRPr="00066931" w:rsidR="005E2B9B" w:rsidP="00507FAD" w:rsidRDefault="005E2B9B" w14:paraId="2B0920B1" w14:textId="451FCD74">
            <w:pPr>
              <w:spacing w:after="0" w:line="240" w:lineRule="auto"/>
              <w:jc w:val="both"/>
              <w:rPr>
                <w:rFonts w:asciiTheme="minorHAnsi" w:hAnsiTheme="minorHAnsi" w:cstheme="minorHAnsi"/>
                <w:bCs/>
                <w:color w:val="0D0D0D" w:themeColor="text1" w:themeTint="F2"/>
                <w:sz w:val="24"/>
                <w:szCs w:val="24"/>
              </w:rPr>
            </w:pPr>
            <w:r w:rsidRPr="00066931">
              <w:rPr>
                <w:rFonts w:asciiTheme="minorHAnsi" w:hAnsiTheme="minorHAnsi" w:cstheme="minorHAnsi"/>
                <w:bCs/>
                <w:color w:val="0D0D0D" w:themeColor="text1" w:themeTint="F2"/>
                <w:sz w:val="24"/>
                <w:szCs w:val="24"/>
              </w:rPr>
              <w:t>Forma studiów</w:t>
            </w:r>
          </w:p>
        </w:tc>
        <w:tc>
          <w:tcPr>
            <w:tcW w:w="5595" w:type="dxa"/>
          </w:tcPr>
          <w:p w:rsidRPr="00066931" w:rsidR="005E2B9B" w:rsidP="00507FAD" w:rsidRDefault="00AF0AE5" w14:paraId="1837DE33" w14:textId="01C1CB20">
            <w:pPr>
              <w:spacing w:after="0" w:line="240" w:lineRule="auto"/>
              <w:jc w:val="both"/>
              <w:rPr>
                <w:rFonts w:asciiTheme="minorHAnsi" w:hAnsiTheme="minorHAnsi" w:cstheme="minorHAnsi"/>
                <w:bCs/>
                <w:color w:val="0D0D0D" w:themeColor="text1" w:themeTint="F2"/>
                <w:sz w:val="24"/>
                <w:szCs w:val="24"/>
              </w:rPr>
            </w:pPr>
            <w:r>
              <w:rPr>
                <w:rFonts w:asciiTheme="minorHAnsi" w:hAnsiTheme="minorHAnsi" w:cstheme="minorHAnsi"/>
                <w:bCs/>
                <w:color w:val="0D0D0D" w:themeColor="text1" w:themeTint="F2"/>
                <w:sz w:val="24"/>
                <w:szCs w:val="24"/>
              </w:rPr>
              <w:t>S</w:t>
            </w:r>
            <w:r w:rsidR="00D53755">
              <w:rPr>
                <w:rFonts w:asciiTheme="minorHAnsi" w:hAnsiTheme="minorHAnsi" w:cstheme="minorHAnsi"/>
                <w:bCs/>
                <w:color w:val="0D0D0D" w:themeColor="text1" w:themeTint="F2"/>
                <w:sz w:val="24"/>
                <w:szCs w:val="24"/>
              </w:rPr>
              <w:t>tacjonarne</w:t>
            </w:r>
          </w:p>
        </w:tc>
      </w:tr>
      <w:tr w:rsidRPr="00066931" w:rsidR="005E2B9B" w:rsidTr="350E791C" w14:paraId="29FDCDEF" w14:textId="77777777">
        <w:trPr>
          <w:trHeight w:val="270"/>
          <w:jc w:val="center"/>
        </w:trPr>
        <w:tc>
          <w:tcPr>
            <w:tcW w:w="7650" w:type="dxa"/>
            <w:gridSpan w:val="4"/>
          </w:tcPr>
          <w:p w:rsidRPr="00066931" w:rsidR="005E2B9B" w:rsidP="00507FAD" w:rsidRDefault="005E2B9B" w14:paraId="5E29DCAB" w14:textId="7E77630C">
            <w:pPr>
              <w:spacing w:after="0" w:line="240" w:lineRule="auto"/>
              <w:jc w:val="both"/>
              <w:rPr>
                <w:rFonts w:asciiTheme="minorHAnsi" w:hAnsiTheme="minorHAnsi" w:cstheme="minorHAnsi"/>
                <w:bCs/>
                <w:color w:val="0D0D0D" w:themeColor="text1" w:themeTint="F2"/>
                <w:sz w:val="24"/>
                <w:szCs w:val="24"/>
              </w:rPr>
            </w:pPr>
            <w:r w:rsidRPr="00066931">
              <w:rPr>
                <w:rFonts w:asciiTheme="minorHAnsi" w:hAnsiTheme="minorHAnsi" w:cstheme="minorHAnsi"/>
                <w:bCs/>
                <w:color w:val="0D0D0D" w:themeColor="text1" w:themeTint="F2"/>
                <w:sz w:val="24"/>
                <w:szCs w:val="24"/>
              </w:rPr>
              <w:t>Liczba semestrów</w:t>
            </w:r>
          </w:p>
        </w:tc>
        <w:tc>
          <w:tcPr>
            <w:tcW w:w="5595" w:type="dxa"/>
          </w:tcPr>
          <w:p w:rsidRPr="00066931" w:rsidR="005E2B9B" w:rsidP="00507FAD" w:rsidRDefault="00D53755" w14:paraId="07037074" w14:textId="4872DB52">
            <w:pPr>
              <w:spacing w:after="0" w:line="240" w:lineRule="auto"/>
              <w:jc w:val="both"/>
              <w:rPr>
                <w:rFonts w:asciiTheme="minorHAnsi" w:hAnsiTheme="minorHAnsi" w:cstheme="minorHAnsi"/>
                <w:bCs/>
                <w:color w:val="0D0D0D" w:themeColor="text1" w:themeTint="F2"/>
                <w:sz w:val="24"/>
                <w:szCs w:val="24"/>
              </w:rPr>
            </w:pPr>
            <w:r>
              <w:rPr>
                <w:rFonts w:asciiTheme="minorHAnsi" w:hAnsiTheme="minorHAnsi" w:cstheme="minorHAnsi"/>
                <w:bCs/>
                <w:color w:val="0D0D0D" w:themeColor="text1" w:themeTint="F2"/>
                <w:sz w:val="24"/>
                <w:szCs w:val="24"/>
              </w:rPr>
              <w:t>3</w:t>
            </w:r>
          </w:p>
        </w:tc>
      </w:tr>
      <w:tr w:rsidRPr="00066931" w:rsidR="005E2B9B" w:rsidTr="350E791C" w14:paraId="21D64E32" w14:textId="77777777">
        <w:trPr>
          <w:trHeight w:val="300"/>
          <w:jc w:val="center"/>
        </w:trPr>
        <w:tc>
          <w:tcPr>
            <w:tcW w:w="7650" w:type="dxa"/>
            <w:gridSpan w:val="4"/>
          </w:tcPr>
          <w:p w:rsidRPr="00066931" w:rsidR="005E2B9B" w:rsidP="00507FAD" w:rsidRDefault="005E2B9B" w14:paraId="08D221B8" w14:textId="525ABFA8">
            <w:pPr>
              <w:spacing w:after="0" w:line="240" w:lineRule="auto"/>
              <w:jc w:val="both"/>
              <w:rPr>
                <w:rFonts w:asciiTheme="minorHAnsi" w:hAnsiTheme="minorHAnsi" w:cstheme="minorHAnsi"/>
                <w:bCs/>
                <w:color w:val="0D0D0D" w:themeColor="text1" w:themeTint="F2"/>
                <w:sz w:val="24"/>
                <w:szCs w:val="24"/>
              </w:rPr>
            </w:pPr>
            <w:r w:rsidRPr="00066931">
              <w:rPr>
                <w:rFonts w:asciiTheme="minorHAnsi" w:hAnsiTheme="minorHAnsi" w:cstheme="minorHAnsi"/>
                <w:bCs/>
                <w:color w:val="0D0D0D" w:themeColor="text1" w:themeTint="F2"/>
                <w:sz w:val="24"/>
                <w:szCs w:val="24"/>
              </w:rPr>
              <w:t>Liczba punktów ECTS konieczna do ukończenia studiów</w:t>
            </w:r>
            <w:r w:rsidRPr="00066931">
              <w:rPr>
                <w:rFonts w:eastAsia="Times New Roman" w:asciiTheme="minorHAnsi" w:hAnsiTheme="minorHAnsi" w:cstheme="minorHAnsi"/>
                <w:bCs/>
                <w:color w:val="0D0D0D" w:themeColor="text1" w:themeTint="F2"/>
                <w:sz w:val="24"/>
                <w:szCs w:val="24"/>
                <w:lang w:eastAsia="pl-PL"/>
              </w:rPr>
              <w:t xml:space="preserve"> na danym poziomie</w:t>
            </w:r>
            <w:r w:rsidRPr="00066931">
              <w:rPr>
                <w:rFonts w:asciiTheme="minorHAnsi" w:hAnsiTheme="minorHAnsi" w:cstheme="minorHAnsi"/>
                <w:bCs/>
                <w:color w:val="0D0D0D" w:themeColor="text1" w:themeTint="F2"/>
                <w:sz w:val="24"/>
                <w:szCs w:val="24"/>
              </w:rPr>
              <w:t xml:space="preserve"> </w:t>
            </w:r>
          </w:p>
        </w:tc>
        <w:tc>
          <w:tcPr>
            <w:tcW w:w="5595" w:type="dxa"/>
          </w:tcPr>
          <w:p w:rsidRPr="00066931" w:rsidR="005E2B9B" w:rsidP="4B63C091" w:rsidRDefault="2CF9237A" w14:paraId="006445CC" w14:textId="073CF43F">
            <w:pPr>
              <w:spacing w:after="0" w:line="240" w:lineRule="auto"/>
              <w:jc w:val="both"/>
              <w:rPr>
                <w:rFonts w:asciiTheme="minorHAnsi" w:hAnsiTheme="minorHAnsi" w:cstheme="minorBidi"/>
                <w:color w:val="0D0D0D" w:themeColor="text1" w:themeTint="F2"/>
                <w:sz w:val="24"/>
                <w:szCs w:val="24"/>
              </w:rPr>
            </w:pPr>
            <w:r w:rsidRPr="27041D86">
              <w:rPr>
                <w:rFonts w:asciiTheme="minorHAnsi" w:hAnsiTheme="minorHAnsi" w:cstheme="minorBidi"/>
                <w:color w:val="000000" w:themeColor="text1"/>
                <w:sz w:val="24"/>
                <w:szCs w:val="24"/>
              </w:rPr>
              <w:t>90</w:t>
            </w:r>
          </w:p>
        </w:tc>
      </w:tr>
      <w:tr w:rsidRPr="00066931" w:rsidR="002B57D0" w:rsidTr="350E791C" w14:paraId="682ACD44" w14:textId="77777777">
        <w:trPr>
          <w:trHeight w:val="300"/>
          <w:jc w:val="center"/>
        </w:trPr>
        <w:tc>
          <w:tcPr>
            <w:tcW w:w="7650" w:type="dxa"/>
            <w:gridSpan w:val="4"/>
          </w:tcPr>
          <w:p w:rsidRPr="00066931" w:rsidR="002B57D0" w:rsidP="00507FAD" w:rsidRDefault="002B57D0" w14:paraId="460094D4" w14:textId="65964ED2">
            <w:pPr>
              <w:spacing w:after="0" w:line="240" w:lineRule="auto"/>
              <w:jc w:val="both"/>
              <w:rPr>
                <w:rFonts w:asciiTheme="minorHAnsi" w:hAnsiTheme="minorHAnsi" w:cstheme="minorHAnsi"/>
                <w:bCs/>
                <w:color w:val="0D0D0D" w:themeColor="text1" w:themeTint="F2"/>
                <w:sz w:val="24"/>
                <w:szCs w:val="24"/>
              </w:rPr>
            </w:pPr>
            <w:r>
              <w:rPr>
                <w:rFonts w:asciiTheme="minorHAnsi" w:hAnsiTheme="minorHAnsi" w:cstheme="minorHAnsi"/>
                <w:bCs/>
                <w:color w:val="0D0D0D" w:themeColor="text1" w:themeTint="F2"/>
                <w:sz w:val="24"/>
                <w:szCs w:val="24"/>
              </w:rPr>
              <w:t>Liczba punktów ECTS uzyskana w ramach przedmiotów do wyboru</w:t>
            </w:r>
          </w:p>
        </w:tc>
        <w:tc>
          <w:tcPr>
            <w:tcW w:w="5595" w:type="dxa"/>
          </w:tcPr>
          <w:p w:rsidRPr="1B6AFB11" w:rsidR="002B57D0" w:rsidP="2291765D" w:rsidRDefault="75D62291" w14:paraId="1F5A5991" w14:textId="4525F639">
            <w:pPr>
              <w:spacing w:after="0"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33</w:t>
            </w:r>
          </w:p>
        </w:tc>
      </w:tr>
      <w:tr w:rsidRPr="00066931" w:rsidR="005E2B9B" w:rsidTr="350E791C" w14:paraId="6968ECFD" w14:textId="77777777">
        <w:trPr>
          <w:trHeight w:val="300"/>
          <w:jc w:val="center"/>
        </w:trPr>
        <w:tc>
          <w:tcPr>
            <w:tcW w:w="7650" w:type="dxa"/>
            <w:gridSpan w:val="4"/>
          </w:tcPr>
          <w:p w:rsidRPr="00066931" w:rsidR="005E2B9B" w:rsidP="4B63C091" w:rsidRDefault="33AC8EA2" w14:paraId="358298A7" w14:textId="056F1F81">
            <w:pPr>
              <w:spacing w:after="0" w:line="360" w:lineRule="auto"/>
              <w:jc w:val="both"/>
              <w:rPr>
                <w:rFonts w:asciiTheme="minorHAnsi" w:hAnsiTheme="minorHAnsi" w:cstheme="minorBidi"/>
                <w:color w:val="0D0D0D" w:themeColor="text1" w:themeTint="F2"/>
                <w:sz w:val="24"/>
                <w:szCs w:val="24"/>
              </w:rPr>
            </w:pPr>
            <w:r w:rsidRPr="4B63C091">
              <w:rPr>
                <w:rFonts w:asciiTheme="minorHAnsi" w:hAnsiTheme="minorHAnsi" w:cstheme="minorBidi"/>
                <w:color w:val="0D0D0D" w:themeColor="text1" w:themeTint="F2"/>
                <w:sz w:val="24"/>
                <w:szCs w:val="24"/>
              </w:rPr>
              <w:t>Łączna liczba godzin zajęć dydaktycznych</w:t>
            </w:r>
          </w:p>
        </w:tc>
        <w:tc>
          <w:tcPr>
            <w:tcW w:w="5595" w:type="dxa"/>
          </w:tcPr>
          <w:p w:rsidRPr="00066931" w:rsidR="005E2B9B" w:rsidP="2291765D" w:rsidRDefault="3A20112E" w14:paraId="6E270147" w14:textId="15F1E7A6">
            <w:pPr>
              <w:spacing w:after="0" w:line="36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994</w:t>
            </w:r>
          </w:p>
        </w:tc>
      </w:tr>
      <w:tr w:rsidR="1DBBACB8" w:rsidTr="350E791C" w14:paraId="00862EF2" w14:textId="77777777">
        <w:trPr>
          <w:trHeight w:val="300"/>
          <w:jc w:val="center"/>
          <w:ins w:author="Marta Burzańska" w:date="2023-11-22T20:09:00Z" w:id="3"/>
        </w:trPr>
        <w:tc>
          <w:tcPr>
            <w:tcW w:w="7650" w:type="dxa"/>
            <w:gridSpan w:val="4"/>
          </w:tcPr>
          <w:p w:rsidR="1DBBACB8" w:rsidRDefault="1DBBACB8" w14:paraId="78FEF026" w14:textId="69377EED">
            <w:pPr>
              <w:spacing w:after="0" w:line="240" w:lineRule="auto"/>
              <w:jc w:val="both"/>
              <w:rPr>
                <w:rFonts w:cs="Calibri"/>
                <w:color w:val="0078D4"/>
                <w:sz w:val="24"/>
                <w:szCs w:val="24"/>
              </w:rPr>
              <w:pPrChange w:author="Marta Burzańska" w:date="2023-11-22T20:10:00Z" w:id="4">
                <w:pPr/>
              </w:pPrChange>
            </w:pPr>
            <w:ins w:author="Marta Burzańska" w:date="2023-11-22T20:10:00Z" w:id="5">
              <w:r w:rsidRPr="1DBBACB8">
                <w:rPr>
                  <w:rFonts w:cs="Calibri"/>
                  <w:color w:val="D13438"/>
                  <w:sz w:val="24"/>
                  <w:szCs w:val="24"/>
                  <w:u w:val="single"/>
                </w:rPr>
                <w:t>Liczba punktów ECTS, jaką student musi uzyskać w ramach zajęć prowadzonych z bezpośrednim udziałem nauczycieli akademickich lub innych osób prowadzących zajęcia</w:t>
              </w:r>
            </w:ins>
          </w:p>
        </w:tc>
        <w:tc>
          <w:tcPr>
            <w:tcW w:w="5595" w:type="dxa"/>
          </w:tcPr>
          <w:p w:rsidR="4EEB80D0" w:rsidP="1DBBACB8" w:rsidRDefault="4EEB80D0" w14:paraId="01DC004B" w14:textId="73CE03F7">
            <w:pPr>
              <w:spacing w:line="360" w:lineRule="auto"/>
              <w:jc w:val="both"/>
              <w:rPr>
                <w:rFonts w:asciiTheme="minorHAnsi" w:hAnsiTheme="minorHAnsi" w:cstheme="minorBidi"/>
                <w:color w:val="0D0D0D" w:themeColor="text1" w:themeTint="F2"/>
                <w:sz w:val="24"/>
                <w:szCs w:val="24"/>
              </w:rPr>
            </w:pPr>
            <w:ins w:author="Marta Burzańska" w:date="2023-11-22T20:10:00Z" w:id="6">
              <w:r w:rsidRPr="1DBBACB8">
                <w:rPr>
                  <w:rFonts w:asciiTheme="minorHAnsi" w:hAnsiTheme="minorHAnsi" w:cstheme="minorBidi"/>
                  <w:color w:val="0D0D0D" w:themeColor="text1" w:themeTint="F2"/>
                  <w:sz w:val="24"/>
                  <w:szCs w:val="24"/>
                </w:rPr>
                <w:t>57</w:t>
              </w:r>
            </w:ins>
          </w:p>
        </w:tc>
      </w:tr>
      <w:tr w:rsidR="1DBBACB8" w:rsidTr="350E791C" w14:paraId="559DC155" w14:textId="77777777">
        <w:trPr>
          <w:trHeight w:val="300"/>
          <w:jc w:val="center"/>
          <w:ins w:author="Marta Burzańska" w:date="2023-11-22T20:09:00Z" w:id="7"/>
        </w:trPr>
        <w:tc>
          <w:tcPr>
            <w:tcW w:w="7650" w:type="dxa"/>
            <w:gridSpan w:val="4"/>
          </w:tcPr>
          <w:p w:rsidR="1DBBACB8" w:rsidRDefault="1DBBACB8" w14:paraId="77F57759" w14:textId="23C860A6">
            <w:pPr>
              <w:spacing w:after="0" w:line="240" w:lineRule="auto"/>
              <w:jc w:val="both"/>
              <w:rPr>
                <w:rFonts w:cs="Calibri"/>
                <w:color w:val="0078D4"/>
                <w:sz w:val="24"/>
                <w:szCs w:val="24"/>
              </w:rPr>
              <w:pPrChange w:author="Marta Burzańska" w:date="2023-11-22T20:10:00Z" w:id="8">
                <w:pPr/>
              </w:pPrChange>
            </w:pPr>
            <w:ins w:author="Marta Burzańska" w:date="2023-11-22T20:10:00Z" w:id="9">
              <w:r w:rsidRPr="1DBBACB8">
                <w:rPr>
                  <w:rFonts w:cs="Calibri"/>
                  <w:color w:val="D13438"/>
                  <w:sz w:val="24"/>
                  <w:szCs w:val="24"/>
                  <w:u w:val="single"/>
                </w:rPr>
                <w:t>Liczba punktów ECTS w ramach zajęć z dziedziny nauk humanistycznych lub nauk społecznych</w:t>
              </w:r>
            </w:ins>
          </w:p>
        </w:tc>
        <w:tc>
          <w:tcPr>
            <w:tcW w:w="5595" w:type="dxa"/>
          </w:tcPr>
          <w:p w:rsidR="5483E8E1" w:rsidP="1DBBACB8" w:rsidRDefault="5483E8E1" w14:paraId="192FA2AF" w14:textId="0A528D27">
            <w:pPr>
              <w:spacing w:line="360" w:lineRule="auto"/>
              <w:jc w:val="both"/>
              <w:rPr>
                <w:rFonts w:asciiTheme="minorHAnsi" w:hAnsiTheme="minorHAnsi" w:cstheme="minorBidi"/>
                <w:color w:val="0D0D0D" w:themeColor="text1" w:themeTint="F2"/>
                <w:sz w:val="24"/>
                <w:szCs w:val="24"/>
              </w:rPr>
            </w:pPr>
            <w:ins w:author="Marta Burzańska" w:date="2023-11-22T20:14:00Z" w:id="10">
              <w:r w:rsidRPr="1DBBACB8">
                <w:rPr>
                  <w:rFonts w:asciiTheme="minorHAnsi" w:hAnsiTheme="minorHAnsi" w:cstheme="minorBidi"/>
                  <w:color w:val="0D0D0D" w:themeColor="text1" w:themeTint="F2"/>
                  <w:sz w:val="24"/>
                  <w:szCs w:val="24"/>
                </w:rPr>
                <w:t>7</w:t>
              </w:r>
            </w:ins>
          </w:p>
        </w:tc>
      </w:tr>
      <w:tr w:rsidRPr="00066931" w:rsidR="005E2B9B" w:rsidTr="350E791C" w14:paraId="4396D298" w14:textId="77777777">
        <w:trPr>
          <w:trHeight w:val="300"/>
          <w:jc w:val="center"/>
        </w:trPr>
        <w:tc>
          <w:tcPr>
            <w:tcW w:w="7650" w:type="dxa"/>
            <w:gridSpan w:val="4"/>
          </w:tcPr>
          <w:p w:rsidRPr="00066931" w:rsidR="005E2B9B" w:rsidP="00507FAD" w:rsidRDefault="005E2B9B" w14:paraId="79588AD6" w14:textId="6329EC1E">
            <w:pPr>
              <w:spacing w:after="0" w:line="360" w:lineRule="auto"/>
              <w:jc w:val="both"/>
              <w:rPr>
                <w:rFonts w:asciiTheme="minorHAnsi" w:hAnsiTheme="minorHAnsi" w:cstheme="minorHAnsi"/>
                <w:bCs/>
                <w:color w:val="0D0D0D" w:themeColor="text1" w:themeTint="F2"/>
                <w:sz w:val="24"/>
                <w:szCs w:val="24"/>
              </w:rPr>
            </w:pPr>
            <w:r w:rsidRPr="00066931">
              <w:rPr>
                <w:rFonts w:asciiTheme="minorHAnsi" w:hAnsiTheme="minorHAnsi" w:cstheme="minorHAnsi"/>
                <w:bCs/>
                <w:color w:val="0D0D0D" w:themeColor="text1" w:themeTint="F2"/>
                <w:sz w:val="24"/>
                <w:szCs w:val="24"/>
              </w:rPr>
              <w:t>Tytuł zawodowy nadawany absolwento</w:t>
            </w:r>
            <w:r w:rsidR="002B57D0">
              <w:rPr>
                <w:rFonts w:asciiTheme="minorHAnsi" w:hAnsiTheme="minorHAnsi" w:cstheme="minorHAnsi"/>
                <w:bCs/>
                <w:color w:val="0D0D0D" w:themeColor="text1" w:themeTint="F2"/>
                <w:sz w:val="24"/>
                <w:szCs w:val="24"/>
              </w:rPr>
              <w:t>m</w:t>
            </w:r>
          </w:p>
        </w:tc>
        <w:tc>
          <w:tcPr>
            <w:tcW w:w="5595" w:type="dxa"/>
          </w:tcPr>
          <w:p w:rsidRPr="00066931" w:rsidR="005E2B9B" w:rsidP="00507FAD" w:rsidRDefault="00875D1B" w14:paraId="54D32748" w14:textId="48E2B3B0">
            <w:pPr>
              <w:spacing w:after="0" w:line="360" w:lineRule="auto"/>
              <w:jc w:val="both"/>
              <w:rPr>
                <w:rFonts w:asciiTheme="minorHAnsi" w:hAnsiTheme="minorHAnsi" w:cstheme="minorHAnsi"/>
                <w:bCs/>
                <w:color w:val="0D0D0D" w:themeColor="text1" w:themeTint="F2"/>
                <w:sz w:val="24"/>
                <w:szCs w:val="24"/>
              </w:rPr>
            </w:pPr>
            <w:r>
              <w:rPr>
                <w:rFonts w:asciiTheme="minorHAnsi" w:hAnsiTheme="minorHAnsi" w:cstheme="minorHAnsi"/>
                <w:bCs/>
                <w:color w:val="0D0D0D" w:themeColor="text1" w:themeTint="F2"/>
                <w:sz w:val="24"/>
                <w:szCs w:val="24"/>
              </w:rPr>
              <w:t>Magister</w:t>
            </w:r>
          </w:p>
        </w:tc>
      </w:tr>
      <w:tr w:rsidRPr="00066931" w:rsidR="005E2B9B" w:rsidTr="350E791C" w14:paraId="7D4CA442" w14:textId="77777777">
        <w:trPr>
          <w:trHeight w:val="300"/>
          <w:jc w:val="center"/>
        </w:trPr>
        <w:tc>
          <w:tcPr>
            <w:tcW w:w="13245" w:type="dxa"/>
            <w:gridSpan w:val="5"/>
            <w:shd w:val="clear" w:color="auto" w:fill="D9D9D9" w:themeFill="background1" w:themeFillShade="D9"/>
          </w:tcPr>
          <w:p w:rsidRPr="00066931" w:rsidR="005E2B9B" w:rsidP="1B6AFB11" w:rsidRDefault="26511B65" w14:paraId="19556D3E" w14:textId="0E86A2DA">
            <w:pPr>
              <w:autoSpaceDE w:val="0"/>
              <w:autoSpaceDN w:val="0"/>
              <w:adjustRightInd w:val="0"/>
              <w:spacing w:after="0" w:line="240" w:lineRule="auto"/>
              <w:jc w:val="center"/>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rPr>
              <w:t>Przedmioty wraz z zakładanymi efektami uczenia się*</w:t>
            </w:r>
          </w:p>
        </w:tc>
      </w:tr>
      <w:tr w:rsidRPr="00066931" w:rsidR="002C0B6D" w:rsidTr="350E791C" w14:paraId="6B4A89A1" w14:textId="77777777">
        <w:trPr>
          <w:trHeight w:val="420"/>
          <w:jc w:val="center"/>
        </w:trPr>
        <w:tc>
          <w:tcPr>
            <w:tcW w:w="1838" w:type="dxa"/>
          </w:tcPr>
          <w:p w:rsidR="0059661E" w:rsidP="1B6AFB11" w:rsidRDefault="2EA1FF8F" w14:paraId="0B8C08E5" w14:textId="77777777">
            <w:pPr>
              <w:autoSpaceDE w:val="0"/>
              <w:autoSpaceDN w:val="0"/>
              <w:adjustRightInd w:val="0"/>
              <w:spacing w:after="0" w:line="240" w:lineRule="auto"/>
              <w:jc w:val="center"/>
              <w:rPr>
                <w:rFonts w:asciiTheme="minorHAnsi" w:hAnsiTheme="minorHAnsi" w:cstheme="minorBidi"/>
                <w:color w:val="0D0D0D" w:themeColor="text1" w:themeTint="F2"/>
                <w:sz w:val="24"/>
                <w:szCs w:val="24"/>
              </w:rPr>
            </w:pPr>
            <w:r w:rsidRPr="1B6AFB11">
              <w:rPr>
                <w:rFonts w:asciiTheme="minorHAnsi" w:hAnsiTheme="minorHAnsi" w:cstheme="minorBidi"/>
                <w:color w:val="0D0D0D" w:themeColor="text1" w:themeTint="F2"/>
                <w:sz w:val="24"/>
                <w:szCs w:val="24"/>
              </w:rPr>
              <w:t xml:space="preserve">Grupy </w:t>
            </w:r>
          </w:p>
          <w:p w:rsidRPr="00066931" w:rsidR="002C0B6D" w:rsidP="1B6AFB11" w:rsidRDefault="2EA1FF8F" w14:paraId="004675C9" w14:textId="471F0192">
            <w:pPr>
              <w:autoSpaceDE w:val="0"/>
              <w:autoSpaceDN w:val="0"/>
              <w:adjustRightInd w:val="0"/>
              <w:spacing w:after="0" w:line="240" w:lineRule="auto"/>
              <w:jc w:val="center"/>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rPr>
              <w:t>przedmiotów</w:t>
            </w:r>
          </w:p>
        </w:tc>
        <w:tc>
          <w:tcPr>
            <w:tcW w:w="3119" w:type="dxa"/>
          </w:tcPr>
          <w:p w:rsidRPr="00066931" w:rsidR="002C0B6D" w:rsidP="1B6AFB11" w:rsidRDefault="2EA1FF8F" w14:paraId="1F796803" w14:textId="77777777">
            <w:pPr>
              <w:autoSpaceDE w:val="0"/>
              <w:autoSpaceDN w:val="0"/>
              <w:adjustRightInd w:val="0"/>
              <w:spacing w:after="0" w:line="240" w:lineRule="auto"/>
              <w:jc w:val="center"/>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rPr>
              <w:t>Przedmiot</w:t>
            </w:r>
          </w:p>
        </w:tc>
        <w:tc>
          <w:tcPr>
            <w:tcW w:w="708" w:type="dxa"/>
          </w:tcPr>
          <w:p w:rsidRPr="00066931" w:rsidR="002C0B6D" w:rsidP="00B7573F" w:rsidRDefault="002C0B6D" w14:paraId="2A215299" w14:textId="4264AA67">
            <w:pPr>
              <w:autoSpaceDE w:val="0"/>
              <w:autoSpaceDN w:val="0"/>
              <w:adjustRightInd w:val="0"/>
              <w:spacing w:after="0" w:line="240" w:lineRule="auto"/>
              <w:jc w:val="center"/>
              <w:rPr>
                <w:rFonts w:asciiTheme="minorHAnsi" w:hAnsiTheme="minorHAnsi" w:cstheme="minorHAnsi"/>
                <w:bCs/>
                <w:color w:val="0D0D0D" w:themeColor="text1" w:themeTint="F2"/>
                <w:sz w:val="24"/>
                <w:szCs w:val="24"/>
                <w:lang w:eastAsia="pl-PL"/>
              </w:rPr>
            </w:pPr>
            <w:r>
              <w:rPr>
                <w:rFonts w:asciiTheme="minorHAnsi" w:hAnsiTheme="minorHAnsi" w:cstheme="minorHAnsi"/>
                <w:bCs/>
                <w:color w:val="0D0D0D" w:themeColor="text1" w:themeTint="F2"/>
                <w:sz w:val="24"/>
                <w:szCs w:val="24"/>
                <w:lang w:eastAsia="pl-PL"/>
              </w:rPr>
              <w:t>ECTS **</w:t>
            </w:r>
          </w:p>
        </w:tc>
        <w:tc>
          <w:tcPr>
            <w:tcW w:w="1985" w:type="dxa"/>
          </w:tcPr>
          <w:p w:rsidRPr="00066931" w:rsidR="002C0B6D" w:rsidP="1B6AFB11" w:rsidRDefault="2EA1FF8F" w14:paraId="5B6A825C" w14:textId="77777777">
            <w:pPr>
              <w:autoSpaceDE w:val="0"/>
              <w:autoSpaceDN w:val="0"/>
              <w:adjustRightInd w:val="0"/>
              <w:spacing w:after="0" w:line="240" w:lineRule="auto"/>
              <w:jc w:val="center"/>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rPr>
              <w:t>Zakładane efekty uczenia się</w:t>
            </w:r>
          </w:p>
        </w:tc>
        <w:tc>
          <w:tcPr>
            <w:tcW w:w="5595" w:type="dxa"/>
          </w:tcPr>
          <w:p w:rsidRPr="00066931" w:rsidR="002C0B6D" w:rsidP="00507FAD" w:rsidRDefault="002C0B6D" w14:paraId="6AC6E4F5" w14:textId="2AEA0CFB">
            <w:pPr>
              <w:spacing w:after="0" w:line="240" w:lineRule="auto"/>
              <w:jc w:val="center"/>
              <w:rPr>
                <w:rFonts w:asciiTheme="minorHAnsi" w:hAnsiTheme="minorHAnsi" w:cstheme="minorBidi"/>
                <w:color w:val="0D0D0D" w:themeColor="text1" w:themeTint="F2"/>
                <w:sz w:val="24"/>
                <w:szCs w:val="24"/>
              </w:rPr>
            </w:pPr>
            <w:r w:rsidRPr="1F5FB902">
              <w:rPr>
                <w:rFonts w:asciiTheme="minorHAnsi" w:hAnsiTheme="minorHAnsi" w:cstheme="minorBidi"/>
                <w:color w:val="0D0D0D" w:themeColor="text1" w:themeTint="F2"/>
                <w:sz w:val="24"/>
                <w:szCs w:val="24"/>
              </w:rPr>
              <w:t>Zarys przedmiotu/ów</w:t>
            </w:r>
          </w:p>
        </w:tc>
      </w:tr>
      <w:tr w:rsidR="2291765D" w:rsidTr="350E791C" w14:paraId="033C0C32" w14:textId="77777777">
        <w:trPr>
          <w:trHeight w:val="2160"/>
          <w:jc w:val="center"/>
        </w:trPr>
        <w:tc>
          <w:tcPr>
            <w:tcW w:w="1838" w:type="dxa"/>
            <w:vMerge w:val="restart"/>
          </w:tcPr>
          <w:p w:rsidR="0154DB1A" w:rsidP="2291765D" w:rsidRDefault="0154DB1A" w14:paraId="3140B91A" w14:textId="0514FFBA">
            <w:pPr>
              <w:spacing w:after="0" w:line="240" w:lineRule="auto"/>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lastRenderedPageBreak/>
              <w:t>Przedmioty obowiązkowe</w:t>
            </w:r>
          </w:p>
        </w:tc>
        <w:tc>
          <w:tcPr>
            <w:tcW w:w="3119" w:type="dxa"/>
          </w:tcPr>
          <w:p w:rsidR="71D38D60" w:rsidP="4CAE82B8" w:rsidRDefault="6777CC12" w14:paraId="206108BC" w14:textId="1395C36E">
            <w:pPr>
              <w:spacing w:line="240" w:lineRule="auto"/>
              <w:rPr>
                <w:rFonts w:asciiTheme="minorHAnsi" w:hAnsiTheme="minorHAnsi" w:cstheme="minorBidi"/>
                <w:color w:val="000000" w:themeColor="text1"/>
                <w:sz w:val="24"/>
                <w:szCs w:val="24"/>
              </w:rPr>
            </w:pPr>
            <w:del w:author="mozgun@o365.mat.umk.pl" w:date="2023-11-21T13:43:00Z" w:id="11">
              <w:r w:rsidRPr="4CAE82B8" w:rsidDel="6777CC12">
                <w:rPr>
                  <w:rFonts w:asciiTheme="minorHAnsi" w:hAnsiTheme="minorHAnsi" w:cstheme="minorBidi"/>
                  <w:color w:val="000000" w:themeColor="text1"/>
                  <w:sz w:val="24"/>
                  <w:szCs w:val="24"/>
                </w:rPr>
                <w:delText>Wstęp do u</w:delText>
              </w:r>
            </w:del>
            <w:ins w:author="mozgun@o365.mat.umk.pl" w:date="2023-11-21T13:43:00Z" w:id="12">
              <w:r w:rsidRPr="4CAE82B8" w:rsidR="30D9677A">
                <w:rPr>
                  <w:rFonts w:asciiTheme="minorHAnsi" w:hAnsiTheme="minorHAnsi" w:cstheme="minorBidi"/>
                  <w:color w:val="000000" w:themeColor="text1"/>
                  <w:sz w:val="24"/>
                  <w:szCs w:val="24"/>
                </w:rPr>
                <w:t>U</w:t>
              </w:r>
            </w:ins>
            <w:r w:rsidRPr="4CAE82B8">
              <w:rPr>
                <w:rFonts w:asciiTheme="minorHAnsi" w:hAnsiTheme="minorHAnsi" w:cstheme="minorBidi"/>
                <w:color w:val="000000" w:themeColor="text1"/>
                <w:sz w:val="24"/>
                <w:szCs w:val="24"/>
              </w:rPr>
              <w:t>czeni</w:t>
            </w:r>
            <w:ins w:author="mozgun@o365.mat.umk.pl" w:date="2023-11-21T13:43:00Z" w:id="13">
              <w:r w:rsidRPr="4CAE82B8" w:rsidR="4153781E">
                <w:rPr>
                  <w:rFonts w:asciiTheme="minorHAnsi" w:hAnsiTheme="minorHAnsi" w:cstheme="minorBidi"/>
                  <w:color w:val="000000" w:themeColor="text1"/>
                  <w:sz w:val="24"/>
                  <w:szCs w:val="24"/>
                </w:rPr>
                <w:t>e</w:t>
              </w:r>
            </w:ins>
            <w:del w:author="mozgun@o365.mat.umk.pl" w:date="2023-11-21T13:43:00Z" w:id="14">
              <w:r w:rsidRPr="4CAE82B8" w:rsidDel="6777CC12">
                <w:rPr>
                  <w:rFonts w:asciiTheme="minorHAnsi" w:hAnsiTheme="minorHAnsi" w:cstheme="minorBidi"/>
                  <w:color w:val="000000" w:themeColor="text1"/>
                  <w:sz w:val="24"/>
                  <w:szCs w:val="24"/>
                </w:rPr>
                <w:delText>a</w:delText>
              </w:r>
            </w:del>
            <w:r w:rsidRPr="4CAE82B8">
              <w:rPr>
                <w:rFonts w:asciiTheme="minorHAnsi" w:hAnsiTheme="minorHAnsi" w:cstheme="minorBidi"/>
                <w:color w:val="000000" w:themeColor="text1"/>
                <w:sz w:val="24"/>
                <w:szCs w:val="24"/>
              </w:rPr>
              <w:t xml:space="preserve"> maszynowe</w:t>
            </w:r>
            <w:del w:author="mozgun@o365.mat.umk.pl" w:date="2023-11-21T13:43:00Z" w:id="15">
              <w:r w:rsidRPr="4CAE82B8" w:rsidDel="6777CC12">
                <w:rPr>
                  <w:rFonts w:asciiTheme="minorHAnsi" w:hAnsiTheme="minorHAnsi" w:cstheme="minorBidi"/>
                  <w:color w:val="000000" w:themeColor="text1"/>
                  <w:sz w:val="24"/>
                  <w:szCs w:val="24"/>
                </w:rPr>
                <w:delText>go</w:delText>
              </w:r>
            </w:del>
          </w:p>
        </w:tc>
        <w:tc>
          <w:tcPr>
            <w:tcW w:w="708" w:type="dxa"/>
          </w:tcPr>
          <w:p w:rsidR="0D66E3F8" w:rsidP="00B7573F" w:rsidRDefault="0D66E3F8" w14:paraId="5BBDB457" w14:textId="121E0BFF">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5</w:t>
            </w:r>
          </w:p>
        </w:tc>
        <w:tc>
          <w:tcPr>
            <w:tcW w:w="1985" w:type="dxa"/>
          </w:tcPr>
          <w:p w:rsidR="7084FF47" w:rsidP="2291765D" w:rsidRDefault="7084FF47" w14:paraId="4A81C2EF" w14:textId="61912BAD">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 xml:space="preserve">KW_02, KW_05, KW_07, KU_01, KU_03, KU_05, </w:t>
            </w:r>
            <w:r w:rsidRPr="2291765D" w:rsidR="59BD1F13">
              <w:rPr>
                <w:rFonts w:asciiTheme="minorHAnsi" w:hAnsiTheme="minorHAnsi" w:cstheme="minorBidi"/>
                <w:color w:val="0D0D0D" w:themeColor="text1" w:themeTint="F2"/>
                <w:sz w:val="24"/>
                <w:szCs w:val="24"/>
              </w:rPr>
              <w:t xml:space="preserve">KU_07, </w:t>
            </w:r>
            <w:r w:rsidRPr="2291765D">
              <w:rPr>
                <w:rFonts w:asciiTheme="minorHAnsi" w:hAnsiTheme="minorHAnsi" w:cstheme="minorBidi"/>
                <w:color w:val="0D0D0D" w:themeColor="text1" w:themeTint="F2"/>
                <w:sz w:val="24"/>
                <w:szCs w:val="24"/>
              </w:rPr>
              <w:t>KU_10, KS_1, KS_2</w:t>
            </w:r>
          </w:p>
        </w:tc>
        <w:tc>
          <w:tcPr>
            <w:tcW w:w="5595" w:type="dxa"/>
          </w:tcPr>
          <w:p w:rsidR="60A74DB2" w:rsidP="00B7573F" w:rsidRDefault="60A74DB2" w14:paraId="79092E6B" w14:textId="5EE10E08">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Celem przedmiotu jest zapoznanie studentów z różnorodnymi podejściami i zadaniami z zakresu maszynowego uczenia, umożliwiając im nabycie umiejętności prawidłowego doboru metod do konkretnych zastosowań praktycznych. Kurs kładzie silny nacisk na zrozumienie, jak kluczowe dla sukcesu modeli maszynowego uczenia jest zapewnienie wysokiej jakości danych, jednocześnie wyposażając uczestników w umiejętności i techniki niezbędne do odpowiedniego przygotowania danych. W efekcie, studenci nie tylko zdobywają teoretyczną wiedzę na temat różnych technik uczenia maszynowego, ale także rozwijają praktyczne umiejętności, które są niezbędne w pracy z rzeczywistymi problemami i zestawami danych.</w:t>
            </w:r>
          </w:p>
        </w:tc>
      </w:tr>
      <w:tr w:rsidR="2291765D" w:rsidTr="350E791C" w14:paraId="1A258D29" w14:textId="77777777">
        <w:trPr>
          <w:trHeight w:val="300"/>
          <w:jc w:val="center"/>
        </w:trPr>
        <w:tc>
          <w:tcPr>
            <w:tcW w:w="1838" w:type="dxa"/>
            <w:vMerge/>
          </w:tcPr>
          <w:p w:rsidR="003141C4" w:rsidRDefault="003141C4" w14:paraId="52F9E17F" w14:textId="77777777"/>
        </w:tc>
        <w:tc>
          <w:tcPr>
            <w:tcW w:w="3119" w:type="dxa"/>
          </w:tcPr>
          <w:p w:rsidR="466056AF" w:rsidP="61CFD174" w:rsidRDefault="6B9A79E1" w14:paraId="13198B33" w14:textId="14F84A72">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Akwizycja danych i ekstrakcja informacji</w:t>
            </w:r>
          </w:p>
        </w:tc>
        <w:tc>
          <w:tcPr>
            <w:tcW w:w="708" w:type="dxa"/>
          </w:tcPr>
          <w:p w:rsidR="4E167D8B" w:rsidP="00B7573F" w:rsidRDefault="4E167D8B" w14:paraId="4D4C801E" w14:textId="708CE920">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5</w:t>
            </w:r>
          </w:p>
        </w:tc>
        <w:tc>
          <w:tcPr>
            <w:tcW w:w="1985" w:type="dxa"/>
          </w:tcPr>
          <w:p w:rsidR="664D0121" w:rsidP="2291765D" w:rsidRDefault="664D0121" w14:paraId="7888CCDE" w14:textId="5FCD4D1E">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KW_04, KW_05, KW_06, KW_07, KW_08, KW_09, KW_10, KU_02, KU_04, KU_5, KU_07, KS_02</w:t>
            </w:r>
          </w:p>
          <w:p w:rsidR="2291765D" w:rsidP="2291765D" w:rsidRDefault="2291765D" w14:paraId="28BEDEA6" w14:textId="5EA4871F">
            <w:pPr>
              <w:spacing w:line="240" w:lineRule="auto"/>
              <w:jc w:val="center"/>
              <w:rPr>
                <w:rFonts w:asciiTheme="minorHAnsi" w:hAnsiTheme="minorHAnsi" w:cstheme="minorBidi"/>
                <w:color w:val="0D0D0D" w:themeColor="text1" w:themeTint="F2"/>
                <w:sz w:val="24"/>
                <w:szCs w:val="24"/>
              </w:rPr>
            </w:pPr>
          </w:p>
        </w:tc>
        <w:tc>
          <w:tcPr>
            <w:tcW w:w="5595" w:type="dxa"/>
          </w:tcPr>
          <w:p w:rsidR="2F0942A6" w:rsidP="00B7573F" w:rsidRDefault="6F806685" w14:paraId="352B5CFD" w14:textId="382BF2B0">
            <w:pPr>
              <w:spacing w:line="240" w:lineRule="auto"/>
              <w:jc w:val="both"/>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Celem kursu jest zdobycie kompleksowej wiedzy umożliwiającej Studentom efektywne wyszukiwanie, przetwarzanie i analizowanie informacji, co przygotuje ich do radzenia sobie z wyzwaniami związanymi z różnorodnymi zastosowaniami danych w praktycznych aplikacjach. Od projektowania systemów akwizycji danych po zastosowanie zaawansowanych technik machine learning, kurs ma za zadanie zapewnić studentom solidne fundamenty i zaawansowane umiejętności niezbędne w dynamicznie rozwijającym się polu data science i pokrewnych dziedzinach.</w:t>
            </w:r>
          </w:p>
        </w:tc>
      </w:tr>
      <w:tr w:rsidR="2291765D" w:rsidTr="350E791C" w14:paraId="2B1376B7" w14:textId="77777777">
        <w:trPr>
          <w:trHeight w:val="300"/>
          <w:jc w:val="center"/>
        </w:trPr>
        <w:tc>
          <w:tcPr>
            <w:tcW w:w="1838" w:type="dxa"/>
            <w:vMerge/>
          </w:tcPr>
          <w:p w:rsidR="003141C4" w:rsidRDefault="003141C4" w14:paraId="53ED5078" w14:textId="77777777"/>
        </w:tc>
        <w:tc>
          <w:tcPr>
            <w:tcW w:w="3119" w:type="dxa"/>
          </w:tcPr>
          <w:p w:rsidR="4F6EE996" w:rsidP="61CFD174" w:rsidRDefault="5C04DC4B" w14:paraId="783106D5" w14:textId="4F1FB4E4">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Widzenie komputerowe</w:t>
            </w:r>
          </w:p>
        </w:tc>
        <w:tc>
          <w:tcPr>
            <w:tcW w:w="708" w:type="dxa"/>
          </w:tcPr>
          <w:p w:rsidR="6AC9B72A" w:rsidP="00B7573F" w:rsidRDefault="6AC9B72A" w14:paraId="0AAF3FF4" w14:textId="4210935E">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5</w:t>
            </w:r>
          </w:p>
        </w:tc>
        <w:tc>
          <w:tcPr>
            <w:tcW w:w="1985" w:type="dxa"/>
          </w:tcPr>
          <w:p w:rsidR="716561F8" w:rsidP="2291765D" w:rsidRDefault="716561F8" w14:paraId="165552DC" w14:textId="7EB46EAE">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KW_02, KW_03, KW_0</w:t>
            </w:r>
            <w:r w:rsidRPr="2291765D" w:rsidR="29A3B0C6">
              <w:rPr>
                <w:rFonts w:asciiTheme="minorHAnsi" w:hAnsiTheme="minorHAnsi" w:cstheme="minorBidi"/>
                <w:color w:val="0D0D0D" w:themeColor="text1" w:themeTint="F2"/>
                <w:sz w:val="24"/>
                <w:szCs w:val="24"/>
              </w:rPr>
              <w:t>6</w:t>
            </w:r>
            <w:r w:rsidRPr="2291765D">
              <w:rPr>
                <w:rFonts w:asciiTheme="minorHAnsi" w:hAnsiTheme="minorHAnsi" w:cstheme="minorBidi"/>
                <w:color w:val="0D0D0D" w:themeColor="text1" w:themeTint="F2"/>
                <w:sz w:val="24"/>
                <w:szCs w:val="24"/>
              </w:rPr>
              <w:t xml:space="preserve">, KW_07, KU_02, KU_03, </w:t>
            </w:r>
            <w:r w:rsidRPr="2291765D">
              <w:rPr>
                <w:rFonts w:asciiTheme="minorHAnsi" w:hAnsiTheme="minorHAnsi" w:cstheme="minorBidi"/>
                <w:color w:val="0D0D0D" w:themeColor="text1" w:themeTint="F2"/>
                <w:sz w:val="24"/>
                <w:szCs w:val="24"/>
              </w:rPr>
              <w:lastRenderedPageBreak/>
              <w:t>KU_04, KU_5, KU_06, KU_08, KU_09, KS_01, KS_02</w:t>
            </w:r>
          </w:p>
        </w:tc>
        <w:tc>
          <w:tcPr>
            <w:tcW w:w="5595" w:type="dxa"/>
          </w:tcPr>
          <w:p w:rsidR="0BD39B53" w:rsidP="00B7573F" w:rsidRDefault="0BD39B53" w14:paraId="5293E849" w14:textId="432B0ADB">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lastRenderedPageBreak/>
              <w:t xml:space="preserve">Celem przedmiotu jest przekazanie studentom podstaw w zakresie widzenia komputerowego i przetwarzania obrazów, ze szczególnym uwzględnieniem powiązań z </w:t>
            </w:r>
            <w:r w:rsidRPr="2291765D">
              <w:rPr>
                <w:rFonts w:asciiTheme="minorHAnsi" w:hAnsiTheme="minorHAnsi" w:cstheme="minorBidi"/>
                <w:color w:val="0D0D0D" w:themeColor="text1" w:themeTint="F2"/>
                <w:sz w:val="24"/>
                <w:szCs w:val="24"/>
              </w:rPr>
              <w:lastRenderedPageBreak/>
              <w:t>uczeniem maszynowym i inteligencją obliczeniową. Kurs ma na celu rozwinięcie umiejętności analizy obrazów, detekcji, segmentacji, klasyfikacji i lokalizacji obiektów, oraz ich praktyczne zastosowanie w projektach programistycznych. Studenci będą również trenować efektywną współpracę w małych zespołach projektowych, rozwijając zarówno swoje umiejętności techniczne, jak i komunikacyjne.</w:t>
            </w:r>
          </w:p>
        </w:tc>
      </w:tr>
      <w:tr w:rsidR="2291765D" w:rsidTr="350E791C" w14:paraId="3AA23AA8" w14:textId="77777777">
        <w:trPr>
          <w:trHeight w:val="300"/>
          <w:jc w:val="center"/>
        </w:trPr>
        <w:tc>
          <w:tcPr>
            <w:tcW w:w="1838" w:type="dxa"/>
            <w:vMerge/>
          </w:tcPr>
          <w:p w:rsidR="003141C4" w:rsidRDefault="003141C4" w14:paraId="13D62AF8" w14:textId="77777777"/>
        </w:tc>
        <w:tc>
          <w:tcPr>
            <w:tcW w:w="3119" w:type="dxa"/>
          </w:tcPr>
          <w:p w:rsidR="6457AE79" w:rsidP="3A0C09D5" w:rsidRDefault="65ADE4FA" w14:paraId="1E02498C" w14:textId="0E850A71">
            <w:pPr>
              <w:spacing w:line="240" w:lineRule="auto"/>
              <w:rPr>
                <w:rFonts w:asciiTheme="minorHAnsi" w:hAnsiTheme="minorHAnsi" w:cstheme="minorBidi"/>
                <w:color w:val="000000" w:themeColor="text1"/>
                <w:sz w:val="24"/>
                <w:szCs w:val="24"/>
              </w:rPr>
            </w:pPr>
            <w:del w:author="mozgun@o365.mat.umk.pl" w:date="2023-11-22T17:18:00Z" w:id="16">
              <w:r w:rsidRPr="3A0C09D5" w:rsidDel="65ADE4FA">
                <w:rPr>
                  <w:rFonts w:asciiTheme="minorHAnsi" w:hAnsiTheme="minorHAnsi" w:cstheme="minorBidi"/>
                  <w:color w:val="000000" w:themeColor="text1"/>
                  <w:sz w:val="24"/>
                  <w:szCs w:val="24"/>
                </w:rPr>
                <w:delText>Zaawansowane metody inteligencji obliczeniowej</w:delText>
              </w:r>
            </w:del>
            <w:ins w:author="mozgun@o365.mat.umk.pl" w:date="2023-11-22T17:18:00Z" w:id="17">
              <w:r w:rsidRPr="3A0C09D5" w:rsidR="424594FE">
                <w:rPr>
                  <w:rFonts w:asciiTheme="minorHAnsi" w:hAnsiTheme="minorHAnsi" w:cstheme="minorBidi"/>
                  <w:color w:val="000000" w:themeColor="text1"/>
                  <w:sz w:val="24"/>
                  <w:szCs w:val="24"/>
                </w:rPr>
                <w:t xml:space="preserve"> Wstęp do uczenia ze wzmocnieniem</w:t>
              </w:r>
            </w:ins>
          </w:p>
        </w:tc>
        <w:tc>
          <w:tcPr>
            <w:tcW w:w="708" w:type="dxa"/>
          </w:tcPr>
          <w:p w:rsidR="5EBD169D" w:rsidP="00B7573F" w:rsidRDefault="5EBD169D" w14:paraId="0B8DFFC0" w14:textId="480B84AA">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4</w:t>
            </w:r>
          </w:p>
        </w:tc>
        <w:tc>
          <w:tcPr>
            <w:tcW w:w="1985" w:type="dxa"/>
          </w:tcPr>
          <w:p w:rsidR="3C003E5A" w:rsidP="2291765D" w:rsidRDefault="3C003E5A" w14:paraId="1E4908F2" w14:textId="176D7ACD">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KW_03, KW_04, KW_05, KU_02, KU_06, KU_08, KU_09, KS_01</w:t>
            </w:r>
          </w:p>
        </w:tc>
        <w:tc>
          <w:tcPr>
            <w:tcW w:w="5595" w:type="dxa"/>
          </w:tcPr>
          <w:p w:rsidR="0BD39B53" w:rsidP="00B7573F" w:rsidRDefault="0BD39B53" w14:paraId="21B00353" w14:textId="453836D0">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Celem przedmiotu jest zapewnienie studentom dogłębnego zrozumienia inteligencji obliczeniowej, włączając w to podstawowe algorytmy, logikę i zbiory rozmyte, algorytmy ewolucyjne oraz płytkie sieci neuronowe. Studenci będą również rozwijać praktyczne umiejętności związane z przygotowywaniem danych i programowaniem algorytmów inteligencji obliczeniowej.</w:t>
            </w:r>
          </w:p>
        </w:tc>
      </w:tr>
      <w:tr w:rsidR="2291765D" w:rsidTr="350E791C" w14:paraId="3A8802BF" w14:textId="77777777">
        <w:trPr>
          <w:trHeight w:val="300"/>
          <w:jc w:val="center"/>
        </w:trPr>
        <w:tc>
          <w:tcPr>
            <w:tcW w:w="1838" w:type="dxa"/>
            <w:vMerge/>
          </w:tcPr>
          <w:p w:rsidR="003141C4" w:rsidRDefault="003141C4" w14:paraId="5A17D7DB" w14:textId="77777777"/>
        </w:tc>
        <w:tc>
          <w:tcPr>
            <w:tcW w:w="3119" w:type="dxa"/>
          </w:tcPr>
          <w:p w:rsidR="3527F293" w:rsidP="4CAE82B8" w:rsidRDefault="6B959D47" w14:paraId="5B0DE960" w14:textId="4B8C234F">
            <w:pPr>
              <w:spacing w:line="240" w:lineRule="auto"/>
              <w:rPr>
                <w:rFonts w:asciiTheme="minorHAnsi" w:hAnsiTheme="minorHAnsi" w:cstheme="minorBidi"/>
                <w:color w:val="000000" w:themeColor="text1"/>
                <w:sz w:val="24"/>
                <w:szCs w:val="24"/>
              </w:rPr>
            </w:pPr>
            <w:r w:rsidRPr="4CAE82B8">
              <w:rPr>
                <w:rFonts w:asciiTheme="minorHAnsi" w:hAnsiTheme="minorHAnsi" w:cstheme="minorBidi"/>
                <w:color w:val="000000" w:themeColor="text1"/>
                <w:sz w:val="24"/>
                <w:szCs w:val="24"/>
              </w:rPr>
              <w:t>Przetwarzanie</w:t>
            </w:r>
            <w:ins w:author="mozgun@o365.mat.umk.pl" w:date="2023-11-21T13:43:00Z" w:id="18">
              <w:r w:rsidRPr="4CAE82B8" w:rsidR="1079D23E">
                <w:rPr>
                  <w:rFonts w:asciiTheme="minorHAnsi" w:hAnsiTheme="minorHAnsi" w:cstheme="minorBidi"/>
                  <w:color w:val="000000" w:themeColor="text1"/>
                  <w:sz w:val="24"/>
                  <w:szCs w:val="24"/>
                </w:rPr>
                <w:t xml:space="preserve"> dużyc</w:t>
              </w:r>
            </w:ins>
            <w:ins w:author="mozgun@o365.mat.umk.pl" w:date="2023-11-21T13:44:00Z" w:id="19">
              <w:r w:rsidRPr="4CAE82B8" w:rsidR="1079D23E">
                <w:rPr>
                  <w:rFonts w:asciiTheme="minorHAnsi" w:hAnsiTheme="minorHAnsi" w:cstheme="minorBidi"/>
                  <w:color w:val="000000" w:themeColor="text1"/>
                  <w:sz w:val="24"/>
                  <w:szCs w:val="24"/>
                </w:rPr>
                <w:t>h zbiorów</w:t>
              </w:r>
            </w:ins>
            <w:r w:rsidRPr="4CAE82B8">
              <w:rPr>
                <w:rFonts w:asciiTheme="minorHAnsi" w:hAnsiTheme="minorHAnsi" w:cstheme="minorBidi"/>
                <w:color w:val="000000" w:themeColor="text1"/>
                <w:sz w:val="24"/>
                <w:szCs w:val="24"/>
              </w:rPr>
              <w:t xml:space="preserve"> </w:t>
            </w:r>
            <w:del w:author="mozgun@o365.mat.umk.pl" w:date="2023-11-21T13:43:00Z" w:id="20">
              <w:r w:rsidRPr="4CAE82B8" w:rsidDel="6B959D47">
                <w:rPr>
                  <w:rFonts w:asciiTheme="minorHAnsi" w:hAnsiTheme="minorHAnsi" w:cstheme="minorBidi"/>
                  <w:color w:val="000000" w:themeColor="text1"/>
                  <w:sz w:val="24"/>
                  <w:szCs w:val="24"/>
                </w:rPr>
                <w:delText xml:space="preserve">masywnych </w:delText>
              </w:r>
            </w:del>
            <w:r w:rsidRPr="4CAE82B8">
              <w:rPr>
                <w:rFonts w:asciiTheme="minorHAnsi" w:hAnsiTheme="minorHAnsi" w:cstheme="minorBidi"/>
                <w:color w:val="000000" w:themeColor="text1"/>
                <w:sz w:val="24"/>
                <w:szCs w:val="24"/>
              </w:rPr>
              <w:t>danych</w:t>
            </w:r>
          </w:p>
        </w:tc>
        <w:tc>
          <w:tcPr>
            <w:tcW w:w="708" w:type="dxa"/>
          </w:tcPr>
          <w:p w:rsidR="4C74F308" w:rsidP="00B7573F" w:rsidRDefault="4C74F308" w14:paraId="64561794" w14:textId="13D8B86D">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4</w:t>
            </w:r>
          </w:p>
        </w:tc>
        <w:tc>
          <w:tcPr>
            <w:tcW w:w="1985" w:type="dxa"/>
          </w:tcPr>
          <w:p w:rsidR="558A60C5" w:rsidP="2291765D" w:rsidRDefault="558A60C5" w14:paraId="5CE74C14" w14:textId="3ADB5AAB">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KW_07, KW_10, KU_03, KU_07, KS_02</w:t>
            </w:r>
          </w:p>
        </w:tc>
        <w:tc>
          <w:tcPr>
            <w:tcW w:w="5595" w:type="dxa"/>
          </w:tcPr>
          <w:p w:rsidR="0BD39B53" w:rsidP="00B7573F" w:rsidRDefault="0BD39B53" w14:paraId="37507461" w14:textId="4CF97C0B">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Celem przedmiotu jest nauczenie studentów podstaw przetwarzania danych masowych, metod implementacji oraz utrzymania aplikacji uczenia maszynowego w środowiskach produkcyjnych. Kurs obejmuje również zapoznanie się z kluczowymi narzędziami do przetwarzania danych masowych i zarządzania zasobami obliczeniowymi, a także rozwijanie umiejętności implementacji i wdrażania aplikacji do przetwarzania danych w systemach produkcyjnych.</w:t>
            </w:r>
          </w:p>
        </w:tc>
      </w:tr>
      <w:tr w:rsidR="2291765D" w:rsidTr="350E791C" w14:paraId="719C716F" w14:textId="77777777">
        <w:trPr>
          <w:trHeight w:val="300"/>
          <w:jc w:val="center"/>
        </w:trPr>
        <w:tc>
          <w:tcPr>
            <w:tcW w:w="1838" w:type="dxa"/>
            <w:vMerge/>
          </w:tcPr>
          <w:p w:rsidR="003141C4" w:rsidRDefault="003141C4" w14:paraId="1C714B2E" w14:textId="77777777"/>
        </w:tc>
        <w:tc>
          <w:tcPr>
            <w:tcW w:w="3119" w:type="dxa"/>
          </w:tcPr>
          <w:p w:rsidR="61A178DC" w:rsidP="61CFD174" w:rsidRDefault="2D760FC5" w14:paraId="1A8343CC" w14:textId="47726E5C">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Algorytmy i modele inspirowane biologicznie</w:t>
            </w:r>
          </w:p>
        </w:tc>
        <w:tc>
          <w:tcPr>
            <w:tcW w:w="708" w:type="dxa"/>
          </w:tcPr>
          <w:p w:rsidR="3D01AE6B" w:rsidP="00B7573F" w:rsidRDefault="3D01AE6B" w14:paraId="64C1DD75" w14:textId="1CD3AF0F">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3</w:t>
            </w:r>
          </w:p>
        </w:tc>
        <w:tc>
          <w:tcPr>
            <w:tcW w:w="1985" w:type="dxa"/>
          </w:tcPr>
          <w:p w:rsidR="3D01AE6B" w:rsidP="2291765D" w:rsidRDefault="3D01AE6B" w14:paraId="3F1CB785" w14:textId="0F752CF0">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KW_01, KW_02, KW_03, KW_05,</w:t>
            </w:r>
            <w:r w:rsidRPr="2291765D" w:rsidR="741CA702">
              <w:rPr>
                <w:rFonts w:asciiTheme="minorHAnsi" w:hAnsiTheme="minorHAnsi" w:cstheme="minorBidi"/>
                <w:color w:val="0D0D0D" w:themeColor="text1" w:themeTint="F2"/>
                <w:sz w:val="24"/>
                <w:szCs w:val="24"/>
              </w:rPr>
              <w:t xml:space="preserve"> KW_07,</w:t>
            </w:r>
            <w:r w:rsidRPr="2291765D">
              <w:rPr>
                <w:rFonts w:asciiTheme="minorHAnsi" w:hAnsiTheme="minorHAnsi" w:cstheme="minorBidi"/>
                <w:color w:val="0D0D0D" w:themeColor="text1" w:themeTint="F2"/>
                <w:sz w:val="24"/>
                <w:szCs w:val="24"/>
              </w:rPr>
              <w:t xml:space="preserve"> KU_01,</w:t>
            </w:r>
            <w:r w:rsidRPr="2291765D" w:rsidR="6AFECB94">
              <w:rPr>
                <w:rFonts w:asciiTheme="minorHAnsi" w:hAnsiTheme="minorHAnsi" w:cstheme="minorBidi"/>
                <w:color w:val="0D0D0D" w:themeColor="text1" w:themeTint="F2"/>
                <w:sz w:val="24"/>
                <w:szCs w:val="24"/>
              </w:rPr>
              <w:t xml:space="preserve"> KU_03, KU_04,</w:t>
            </w:r>
            <w:r w:rsidRPr="2291765D">
              <w:rPr>
                <w:rFonts w:asciiTheme="minorHAnsi" w:hAnsiTheme="minorHAnsi" w:cstheme="minorBidi"/>
                <w:color w:val="0D0D0D" w:themeColor="text1" w:themeTint="F2"/>
                <w:sz w:val="24"/>
                <w:szCs w:val="24"/>
              </w:rPr>
              <w:t xml:space="preserve"> </w:t>
            </w:r>
            <w:r w:rsidRPr="2291765D" w:rsidR="25A93A79">
              <w:rPr>
                <w:rFonts w:asciiTheme="minorHAnsi" w:hAnsiTheme="minorHAnsi" w:cstheme="minorBidi"/>
                <w:color w:val="0D0D0D" w:themeColor="text1" w:themeTint="F2"/>
                <w:sz w:val="24"/>
                <w:szCs w:val="24"/>
              </w:rPr>
              <w:t>KS_01, KS_02</w:t>
            </w:r>
          </w:p>
        </w:tc>
        <w:tc>
          <w:tcPr>
            <w:tcW w:w="5595" w:type="dxa"/>
          </w:tcPr>
          <w:p w:rsidR="0BD39B53" w:rsidP="1E1D7586" w:rsidRDefault="308F169A" w14:paraId="6238B97B" w14:textId="4821D9F2">
            <w:pPr>
              <w:spacing w:line="240" w:lineRule="auto"/>
              <w:jc w:val="both"/>
              <w:rPr>
                <w:rFonts w:asciiTheme="minorHAnsi" w:hAnsiTheme="minorHAnsi" w:cstheme="minorBidi"/>
                <w:color w:val="0D0D0D" w:themeColor="text1" w:themeTint="F2"/>
                <w:sz w:val="24"/>
                <w:szCs w:val="24"/>
              </w:rPr>
            </w:pPr>
            <w:r w:rsidRPr="1E1D7586">
              <w:rPr>
                <w:rFonts w:asciiTheme="minorHAnsi" w:hAnsiTheme="minorHAnsi" w:cstheme="minorBidi"/>
                <w:color w:val="0D0D0D" w:themeColor="text1" w:themeTint="F2"/>
                <w:sz w:val="24"/>
                <w:szCs w:val="24"/>
              </w:rPr>
              <w:t xml:space="preserve">Celem przedmiotu jest przekazanie studentom wiedzy nt. nowoczesnych inteligentnych metod optymalizacji z naciskiem na zastosowania do rozwiązywania zagadnień dyskretnych/kombinatorycznych. </w:t>
            </w:r>
            <w:r w:rsidRPr="1E1D7586" w:rsidR="0248DA13">
              <w:rPr>
                <w:rFonts w:asciiTheme="minorHAnsi" w:hAnsiTheme="minorHAnsi" w:cstheme="minorBidi"/>
                <w:color w:val="0D0D0D" w:themeColor="text1" w:themeTint="F2"/>
                <w:sz w:val="24"/>
                <w:szCs w:val="24"/>
              </w:rPr>
              <w:t>Ponadto</w:t>
            </w:r>
            <w:del w:author="Łukasz Mikulski (frodo)" w:date="2023-11-20T21:14:00Z" w:id="21">
              <w:r w:rsidRPr="1E1D7586" w:rsidDel="0248DA13" w:rsidR="0BD39B53">
                <w:rPr>
                  <w:rFonts w:asciiTheme="minorHAnsi" w:hAnsiTheme="minorHAnsi" w:cstheme="minorBidi"/>
                  <w:color w:val="0D0D0D" w:themeColor="text1" w:themeTint="F2"/>
                  <w:sz w:val="24"/>
                  <w:szCs w:val="24"/>
                </w:rPr>
                <w:delText xml:space="preserve"> </w:delText>
              </w:r>
            </w:del>
            <w:r w:rsidRPr="1E1D7586" w:rsidR="6D40E966">
              <w:rPr>
                <w:rFonts w:asciiTheme="minorHAnsi" w:hAnsiTheme="minorHAnsi" w:cstheme="minorBidi"/>
                <w:color w:val="0D0D0D" w:themeColor="text1" w:themeTint="F2"/>
                <w:sz w:val="24"/>
                <w:szCs w:val="24"/>
              </w:rPr>
              <w:t xml:space="preserve"> </w:t>
            </w:r>
            <w:r w:rsidRPr="1E1D7586" w:rsidR="0248DA13">
              <w:rPr>
                <w:rFonts w:asciiTheme="minorHAnsi" w:hAnsiTheme="minorHAnsi" w:cstheme="minorBidi"/>
                <w:color w:val="0D0D0D" w:themeColor="text1" w:themeTint="F2"/>
                <w:sz w:val="24"/>
                <w:szCs w:val="24"/>
              </w:rPr>
              <w:t>kładziony jest nacisk na przekazanie wiedzy o biologicznie inspirowanych algorytmach optymalizacyjnych, ich mechanizmach, zaletach, wadach oraz sposobach efektywnej implementacji i oceny. Zajęcia mają także na celu rozwinięcie umiejętności analizy wyników badań, tworzenia raportów i wizualizacji rezultatów.</w:t>
            </w:r>
          </w:p>
        </w:tc>
      </w:tr>
      <w:tr w:rsidR="2291765D" w:rsidTr="350E791C" w14:paraId="47B648C1" w14:textId="77777777">
        <w:trPr>
          <w:trHeight w:val="300"/>
          <w:jc w:val="center"/>
        </w:trPr>
        <w:tc>
          <w:tcPr>
            <w:tcW w:w="1838" w:type="dxa"/>
            <w:vMerge/>
          </w:tcPr>
          <w:p w:rsidR="003141C4" w:rsidRDefault="003141C4" w14:paraId="36FE2192" w14:textId="77777777"/>
        </w:tc>
        <w:tc>
          <w:tcPr>
            <w:tcW w:w="3119" w:type="dxa"/>
          </w:tcPr>
          <w:p w:rsidR="4D7337FD" w:rsidP="61CFD174" w:rsidRDefault="36A27FE9" w14:paraId="6A77DDA3" w14:textId="6A875489">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 xml:space="preserve">Etyczne i prawne aspekty AI </w:t>
            </w:r>
          </w:p>
        </w:tc>
        <w:tc>
          <w:tcPr>
            <w:tcW w:w="708" w:type="dxa"/>
          </w:tcPr>
          <w:p w:rsidR="62CC00C0" w:rsidP="00B7573F" w:rsidRDefault="62CC00C0" w14:paraId="27FDE4BE" w14:textId="780A8EAC">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2</w:t>
            </w:r>
          </w:p>
        </w:tc>
        <w:tc>
          <w:tcPr>
            <w:tcW w:w="1985" w:type="dxa"/>
          </w:tcPr>
          <w:p w:rsidR="59F81A32" w:rsidP="2291765D" w:rsidRDefault="59F81A32" w14:paraId="363F154D" w14:textId="41027527">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 xml:space="preserve">KW_08, KW_09, </w:t>
            </w:r>
            <w:r w:rsidRPr="2291765D" w:rsidR="394F9E4F">
              <w:rPr>
                <w:rFonts w:asciiTheme="minorHAnsi" w:hAnsiTheme="minorHAnsi" w:cstheme="minorBidi"/>
                <w:color w:val="0D0D0D" w:themeColor="text1" w:themeTint="F2"/>
                <w:sz w:val="24"/>
                <w:szCs w:val="24"/>
              </w:rPr>
              <w:t>KS_04</w:t>
            </w:r>
          </w:p>
        </w:tc>
        <w:tc>
          <w:tcPr>
            <w:tcW w:w="5595" w:type="dxa"/>
          </w:tcPr>
          <w:p w:rsidR="0BD39B53" w:rsidP="00B7573F" w:rsidRDefault="0BD39B53" w14:paraId="5CD43444" w14:textId="1827F079">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Cele przedmiotu obejmują zdobycie podstawowej wiedzy na temat aspektów prawnych, etycznych i psychologicznych związanych z bezpieczeństwem zasobów sieci teleinformatycznych oraz bezpieczeństwem informacji.</w:t>
            </w:r>
          </w:p>
        </w:tc>
      </w:tr>
      <w:tr w:rsidR="2291765D" w:rsidTr="350E791C" w14:paraId="76BC9151" w14:textId="77777777">
        <w:trPr>
          <w:trHeight w:val="300"/>
          <w:jc w:val="center"/>
        </w:trPr>
        <w:tc>
          <w:tcPr>
            <w:tcW w:w="1838" w:type="dxa"/>
            <w:vMerge/>
          </w:tcPr>
          <w:p w:rsidR="003141C4" w:rsidRDefault="003141C4" w14:paraId="7A99C2A3" w14:textId="77777777"/>
        </w:tc>
        <w:tc>
          <w:tcPr>
            <w:tcW w:w="3119" w:type="dxa"/>
          </w:tcPr>
          <w:p w:rsidR="20465E0E" w:rsidP="61CFD174" w:rsidRDefault="3B574EE4" w14:paraId="5D78BD68" w14:textId="689865EF">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Uczenie głębokie</w:t>
            </w:r>
          </w:p>
        </w:tc>
        <w:tc>
          <w:tcPr>
            <w:tcW w:w="708" w:type="dxa"/>
          </w:tcPr>
          <w:p w:rsidR="7B45CCFB" w:rsidP="00B7573F" w:rsidRDefault="7B45CCFB" w14:paraId="283288FC" w14:textId="02F1CC65">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5</w:t>
            </w:r>
          </w:p>
        </w:tc>
        <w:tc>
          <w:tcPr>
            <w:tcW w:w="1985" w:type="dxa"/>
          </w:tcPr>
          <w:p w:rsidR="743F1135" w:rsidP="2291765D" w:rsidRDefault="743F1135" w14:paraId="06B21569" w14:textId="138B61CE">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KW_02, KW_03, KW_06, KW_07, KU_02, KU_03, KU_04, KU_05, KU_07, KS_01, KS_02</w:t>
            </w:r>
          </w:p>
          <w:p w:rsidR="2291765D" w:rsidP="2291765D" w:rsidRDefault="2291765D" w14:paraId="4BDFC6C0" w14:textId="2145DC20">
            <w:pPr>
              <w:spacing w:line="240" w:lineRule="auto"/>
              <w:jc w:val="center"/>
              <w:rPr>
                <w:rFonts w:asciiTheme="minorHAnsi" w:hAnsiTheme="minorHAnsi" w:cstheme="minorBidi"/>
                <w:color w:val="0D0D0D" w:themeColor="text1" w:themeTint="F2"/>
                <w:sz w:val="24"/>
                <w:szCs w:val="24"/>
              </w:rPr>
            </w:pPr>
          </w:p>
        </w:tc>
        <w:tc>
          <w:tcPr>
            <w:tcW w:w="5595" w:type="dxa"/>
          </w:tcPr>
          <w:p w:rsidR="0BD39B53" w:rsidP="00B7573F" w:rsidRDefault="0BD39B53" w14:paraId="1DCB591D" w14:textId="1764BC21">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Cele przedmiotu obejmują zdobycie wiedzy o głębokich modelach uczenia maszynowego, zrozumienie roli hiperparametrów, nabycie praktycznych umiejętności w projektowaniu i implementacji modeli, a także umiejętność oceny wpływu hiperparametrów na skuteczność modelu.</w:t>
            </w:r>
          </w:p>
        </w:tc>
      </w:tr>
      <w:tr w:rsidR="2291765D" w:rsidTr="350E791C" w14:paraId="6BC19CD8" w14:textId="77777777">
        <w:trPr>
          <w:trHeight w:val="300"/>
          <w:jc w:val="center"/>
        </w:trPr>
        <w:tc>
          <w:tcPr>
            <w:tcW w:w="1838" w:type="dxa"/>
            <w:vMerge/>
          </w:tcPr>
          <w:p w:rsidR="003141C4" w:rsidRDefault="003141C4" w14:paraId="059752E7" w14:textId="77777777"/>
        </w:tc>
        <w:tc>
          <w:tcPr>
            <w:tcW w:w="3119" w:type="dxa"/>
          </w:tcPr>
          <w:p w:rsidR="3DB983B6" w:rsidP="61CFD174" w:rsidRDefault="2830C5F2" w14:paraId="494BA5C4" w14:textId="31D90E9D">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Przetwarzanie języka naturalnego</w:t>
            </w:r>
          </w:p>
        </w:tc>
        <w:tc>
          <w:tcPr>
            <w:tcW w:w="708" w:type="dxa"/>
          </w:tcPr>
          <w:p w:rsidR="6AF1C63E" w:rsidP="00B7573F" w:rsidRDefault="6AF1C63E" w14:paraId="0BB0E10A" w14:textId="594B166E">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5</w:t>
            </w:r>
          </w:p>
        </w:tc>
        <w:tc>
          <w:tcPr>
            <w:tcW w:w="1985" w:type="dxa"/>
          </w:tcPr>
          <w:p w:rsidR="3C5341D0" w:rsidP="2291765D" w:rsidRDefault="3C5341D0" w14:paraId="4D317854" w14:textId="4C4675CB">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 xml:space="preserve">KW_03, KW_05, KU_01, KU_03, KU_05, KU_06, </w:t>
            </w:r>
            <w:r w:rsidRPr="2291765D">
              <w:rPr>
                <w:rFonts w:asciiTheme="minorHAnsi" w:hAnsiTheme="minorHAnsi" w:cstheme="minorBidi"/>
                <w:color w:val="0D0D0D" w:themeColor="text1" w:themeTint="F2"/>
                <w:sz w:val="24"/>
                <w:szCs w:val="24"/>
              </w:rPr>
              <w:lastRenderedPageBreak/>
              <w:t>KU_14, KS_01, KS_02</w:t>
            </w:r>
          </w:p>
          <w:p w:rsidR="2291765D" w:rsidP="2291765D" w:rsidRDefault="2291765D" w14:paraId="653C6EB5" w14:textId="0C1537AF">
            <w:pPr>
              <w:spacing w:line="240" w:lineRule="auto"/>
              <w:jc w:val="center"/>
              <w:rPr>
                <w:rFonts w:asciiTheme="minorHAnsi" w:hAnsiTheme="minorHAnsi" w:cstheme="minorBidi"/>
                <w:color w:val="0D0D0D" w:themeColor="text1" w:themeTint="F2"/>
                <w:sz w:val="24"/>
                <w:szCs w:val="24"/>
              </w:rPr>
            </w:pPr>
          </w:p>
        </w:tc>
        <w:tc>
          <w:tcPr>
            <w:tcW w:w="5595" w:type="dxa"/>
          </w:tcPr>
          <w:p w:rsidR="0BD39B53" w:rsidP="00B7573F" w:rsidRDefault="0BD39B53" w14:paraId="041A53CB" w14:textId="12E196E8">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lastRenderedPageBreak/>
              <w:t xml:space="preserve">Celem przedmiotu jest wprowadzenie studentów w metodologię, narzędzia i zasoby stosowane w przetwarzaniu języka naturalnego, z naciskiem na klasyczne metody statystyczne oraz nowoczesne </w:t>
            </w:r>
            <w:r w:rsidRPr="2291765D">
              <w:rPr>
                <w:rFonts w:asciiTheme="minorHAnsi" w:hAnsiTheme="minorHAnsi" w:cstheme="minorBidi"/>
                <w:color w:val="0D0D0D" w:themeColor="text1" w:themeTint="F2"/>
                <w:sz w:val="24"/>
                <w:szCs w:val="24"/>
              </w:rPr>
              <w:lastRenderedPageBreak/>
              <w:t>techniki głębokiego uczenia maszynowego. Program zajęć obejmuje szeroki zakres tematów, takich jak tłumaczenie automatyczne, analiza sentymentu, klasyfikacja tekstów, ekstrakcja jednostek nazewniczych czy modelowanie tematyczne. Dodatkowym celem jest rozwijanie umiejętności analizy modeli statystycznych i uczenia maszynowego pod kątem różnych aspektów, takich jak złożoność obliczeniowa, rodzaj i rozmiar danych uczących, ograniczenia modelu czy metody wnioskowania, oraz ich praktyczne zastosowanie do rozwiązywania skomplikowanych problemów związanych z tekstami.</w:t>
            </w:r>
          </w:p>
        </w:tc>
      </w:tr>
      <w:tr w:rsidR="2291765D" w:rsidTr="350E791C" w14:paraId="6A37D02F" w14:textId="77777777">
        <w:trPr>
          <w:trHeight w:val="300"/>
          <w:jc w:val="center"/>
        </w:trPr>
        <w:tc>
          <w:tcPr>
            <w:tcW w:w="1838" w:type="dxa"/>
            <w:vMerge/>
          </w:tcPr>
          <w:p w:rsidR="003141C4" w:rsidRDefault="003141C4" w14:paraId="36A35DF0" w14:textId="77777777"/>
        </w:tc>
        <w:tc>
          <w:tcPr>
            <w:tcW w:w="3119" w:type="dxa"/>
          </w:tcPr>
          <w:p w:rsidR="44201A1A" w:rsidP="61CFD174" w:rsidRDefault="41BDE548" w14:paraId="39325500" w14:textId="2655BF59">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Metody sztucznej inteligencji w robotyce</w:t>
            </w:r>
          </w:p>
        </w:tc>
        <w:tc>
          <w:tcPr>
            <w:tcW w:w="708" w:type="dxa"/>
          </w:tcPr>
          <w:p w:rsidR="6B6BCAFD" w:rsidP="00B7573F" w:rsidRDefault="6B6BCAFD" w14:paraId="4DDFE28C" w14:textId="624DD21B">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5</w:t>
            </w:r>
          </w:p>
        </w:tc>
        <w:tc>
          <w:tcPr>
            <w:tcW w:w="1985" w:type="dxa"/>
          </w:tcPr>
          <w:p w:rsidR="7119C428" w:rsidP="2291765D" w:rsidRDefault="7119C428" w14:paraId="0CC1B50D" w14:textId="1BB7902D">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KW_06</w:t>
            </w:r>
            <w:r w:rsidRPr="2291765D" w:rsidR="0122E5D6">
              <w:rPr>
                <w:rFonts w:asciiTheme="minorHAnsi" w:hAnsiTheme="minorHAnsi" w:cstheme="minorBidi"/>
                <w:color w:val="0D0D0D" w:themeColor="text1" w:themeTint="F2"/>
                <w:sz w:val="24"/>
                <w:szCs w:val="24"/>
              </w:rPr>
              <w:t xml:space="preserve">, KW_07, </w:t>
            </w:r>
            <w:r w:rsidRPr="2291765D" w:rsidR="00918A07">
              <w:rPr>
                <w:rFonts w:asciiTheme="minorHAnsi" w:hAnsiTheme="minorHAnsi" w:cstheme="minorBidi"/>
                <w:color w:val="0D0D0D" w:themeColor="text1" w:themeTint="F2"/>
                <w:sz w:val="24"/>
                <w:szCs w:val="24"/>
              </w:rPr>
              <w:t xml:space="preserve">KU_05, KU_06, KU_09, </w:t>
            </w:r>
            <w:r w:rsidRPr="2291765D" w:rsidR="0122E5D6">
              <w:rPr>
                <w:rFonts w:asciiTheme="minorHAnsi" w:hAnsiTheme="minorHAnsi" w:cstheme="minorBidi"/>
                <w:color w:val="0D0D0D" w:themeColor="text1" w:themeTint="F2"/>
                <w:sz w:val="24"/>
                <w:szCs w:val="24"/>
              </w:rPr>
              <w:t>KS_02, KS_03,</w:t>
            </w:r>
          </w:p>
        </w:tc>
        <w:tc>
          <w:tcPr>
            <w:tcW w:w="5595" w:type="dxa"/>
          </w:tcPr>
          <w:p w:rsidR="0BD39B53" w:rsidP="00B7573F" w:rsidRDefault="0BD39B53" w14:paraId="711E3F96" w14:textId="1F811836">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Celem przedmiotu jest zapoznanie studentów z zagadnieniami z pogranicza robotyki i sztucznej inteligencji. Zaprezentowane są zarówno aspekty sprzętowe, jak i zagadnienia związane z ich praktycznym wykorzystaniem. Omówione są typowe rozwiązania algorytmiczne i sprzętowe. Pokazane są typowe rozwiązania systemów robotycznych realizujących typowe zadania.</w:t>
            </w:r>
          </w:p>
        </w:tc>
      </w:tr>
      <w:tr w:rsidR="2291765D" w:rsidTr="350E791C" w14:paraId="242ADEDA" w14:textId="77777777">
        <w:trPr>
          <w:trHeight w:val="300"/>
          <w:jc w:val="center"/>
        </w:trPr>
        <w:tc>
          <w:tcPr>
            <w:tcW w:w="1838" w:type="dxa"/>
            <w:vMerge/>
          </w:tcPr>
          <w:p w:rsidR="003141C4" w:rsidRDefault="003141C4" w14:paraId="533BA6FA" w14:textId="77777777"/>
        </w:tc>
        <w:tc>
          <w:tcPr>
            <w:tcW w:w="3119" w:type="dxa"/>
          </w:tcPr>
          <w:p w:rsidR="6A9172A0" w:rsidP="248FE648" w:rsidRDefault="532CA2EE" w14:paraId="195BD8E0" w14:textId="04B6C876">
            <w:pPr>
              <w:spacing w:line="240" w:lineRule="auto"/>
              <w:rPr>
                <w:rFonts w:asciiTheme="minorHAnsi" w:hAnsiTheme="minorHAnsi" w:cstheme="minorBidi"/>
                <w:color w:val="000000" w:themeColor="text1"/>
                <w:sz w:val="24"/>
                <w:szCs w:val="24"/>
              </w:rPr>
            </w:pPr>
            <w:r w:rsidRPr="248FE648">
              <w:rPr>
                <w:rFonts w:asciiTheme="minorHAnsi" w:hAnsiTheme="minorHAnsi" w:cstheme="minorBidi"/>
                <w:color w:val="000000" w:themeColor="text1"/>
                <w:sz w:val="24"/>
                <w:szCs w:val="24"/>
              </w:rPr>
              <w:t>Projekt badawczo-wdrożeniowy</w:t>
            </w:r>
            <w:ins w:author="Piotr Przymus (eror)" w:date="2023-11-22T11:03:00Z" w:id="22">
              <w:r w:rsidRPr="248FE648" w:rsidR="5164C652">
                <w:rPr>
                  <w:rFonts w:asciiTheme="minorHAnsi" w:hAnsiTheme="minorHAnsi" w:cstheme="minorBidi"/>
                  <w:color w:val="000000" w:themeColor="text1"/>
                  <w:sz w:val="24"/>
                  <w:szCs w:val="24"/>
                </w:rPr>
                <w:t xml:space="preserve"> </w:t>
              </w:r>
            </w:ins>
            <w:ins w:author="Piotr Przymus (eror)" w:date="2023-11-22T11:04:00Z" w:id="23">
              <w:r w:rsidRPr="248FE648" w:rsidR="5164C652">
                <w:rPr>
                  <w:rFonts w:asciiTheme="minorHAnsi" w:hAnsiTheme="minorHAnsi" w:cstheme="minorBidi"/>
                  <w:color w:val="000000" w:themeColor="text1"/>
                  <w:sz w:val="24"/>
                  <w:szCs w:val="24"/>
                </w:rPr>
                <w:t>(2 części, I i II)</w:t>
              </w:r>
            </w:ins>
          </w:p>
        </w:tc>
        <w:tc>
          <w:tcPr>
            <w:tcW w:w="708" w:type="dxa"/>
          </w:tcPr>
          <w:p w:rsidR="0DF9DED9" w:rsidP="00B7573F" w:rsidRDefault="0DF9DED9" w14:paraId="130747EE" w14:textId="308F2E92">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5</w:t>
            </w:r>
          </w:p>
        </w:tc>
        <w:tc>
          <w:tcPr>
            <w:tcW w:w="1985" w:type="dxa"/>
          </w:tcPr>
          <w:p w:rsidR="3CECB478" w:rsidP="2291765D" w:rsidRDefault="3CECB478" w14:paraId="3950AFAF" w14:textId="6E9D1FF7">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KW_01, KW_05, KW_07, KU_01, KU_03, KU_04, KS_01, KS_02</w:t>
            </w:r>
          </w:p>
          <w:p w:rsidR="2291765D" w:rsidP="2291765D" w:rsidRDefault="2291765D" w14:paraId="48F690EB" w14:textId="5197C329">
            <w:pPr>
              <w:spacing w:line="240" w:lineRule="auto"/>
              <w:jc w:val="center"/>
              <w:rPr>
                <w:rFonts w:asciiTheme="minorHAnsi" w:hAnsiTheme="minorHAnsi" w:cstheme="minorBidi"/>
                <w:color w:val="0D0D0D" w:themeColor="text1" w:themeTint="F2"/>
                <w:sz w:val="24"/>
                <w:szCs w:val="24"/>
              </w:rPr>
            </w:pPr>
          </w:p>
        </w:tc>
        <w:tc>
          <w:tcPr>
            <w:tcW w:w="5595" w:type="dxa"/>
          </w:tcPr>
          <w:p w:rsidR="0BD39B53" w:rsidP="00B7573F" w:rsidRDefault="0BD39B53" w14:paraId="7610C0E4" w14:textId="0A845360">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Cele przedmiotu koncentrują się na zdobyciu przez studentów umiejętności realizacji, definiowania i opisu projektów naukowo-wdrożeniowych w obszarze sztucznej inteligencji, ze szczególnym uwzględnieniem pracy grupowej, analizy stanu wiedzy, techniki oraz potrzeb użytkownika. Ponadto kurs ma na celu szczegółowe przedstawienie różnych etapów prowadzenia tego typu projektów.</w:t>
            </w:r>
          </w:p>
        </w:tc>
      </w:tr>
      <w:tr w:rsidR="2291765D" w:rsidTr="350E791C" w14:paraId="343D170D" w14:textId="77777777">
        <w:trPr>
          <w:trHeight w:val="300"/>
          <w:jc w:val="center"/>
        </w:trPr>
        <w:tc>
          <w:tcPr>
            <w:tcW w:w="1838" w:type="dxa"/>
            <w:vMerge/>
          </w:tcPr>
          <w:p w:rsidR="003141C4" w:rsidRDefault="003141C4" w14:paraId="09F329DF" w14:textId="77777777"/>
        </w:tc>
        <w:tc>
          <w:tcPr>
            <w:tcW w:w="3119" w:type="dxa"/>
          </w:tcPr>
          <w:p w:rsidR="3E3DB5D8" w:rsidP="61CFD174" w:rsidRDefault="6E100047" w14:paraId="4CE4D751" w14:textId="2A3B3D6E">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Metodologia projektów badawczych</w:t>
            </w:r>
          </w:p>
        </w:tc>
        <w:tc>
          <w:tcPr>
            <w:tcW w:w="708" w:type="dxa"/>
          </w:tcPr>
          <w:p w:rsidR="71D26161" w:rsidP="00B7573F" w:rsidRDefault="71D26161" w14:paraId="4BE0C6C0" w14:textId="084AF117">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1</w:t>
            </w:r>
          </w:p>
        </w:tc>
        <w:tc>
          <w:tcPr>
            <w:tcW w:w="1985" w:type="dxa"/>
          </w:tcPr>
          <w:p w:rsidR="6C885B55" w:rsidP="2291765D" w:rsidRDefault="6C885B55" w14:paraId="10FC95A6" w14:textId="1B038946">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KW_02, KW_05, KW_07, KW_08,</w:t>
            </w:r>
            <w:r w:rsidRPr="2291765D" w:rsidR="68E2089F">
              <w:rPr>
                <w:rFonts w:asciiTheme="minorHAnsi" w:hAnsiTheme="minorHAnsi" w:cstheme="minorBidi"/>
                <w:color w:val="0D0D0D" w:themeColor="text1" w:themeTint="F2"/>
                <w:sz w:val="24"/>
                <w:szCs w:val="24"/>
              </w:rPr>
              <w:t xml:space="preserve"> KW_09,</w:t>
            </w:r>
            <w:r w:rsidRPr="2291765D">
              <w:rPr>
                <w:rFonts w:asciiTheme="minorHAnsi" w:hAnsiTheme="minorHAnsi" w:cstheme="minorBidi"/>
                <w:color w:val="0D0D0D" w:themeColor="text1" w:themeTint="F2"/>
                <w:sz w:val="24"/>
                <w:szCs w:val="24"/>
              </w:rPr>
              <w:t xml:space="preserve"> KU_0</w:t>
            </w:r>
            <w:r w:rsidRPr="2291765D" w:rsidR="53B8E67C">
              <w:rPr>
                <w:rFonts w:asciiTheme="minorHAnsi" w:hAnsiTheme="minorHAnsi" w:cstheme="minorBidi"/>
                <w:color w:val="0D0D0D" w:themeColor="text1" w:themeTint="F2"/>
                <w:sz w:val="24"/>
                <w:szCs w:val="24"/>
              </w:rPr>
              <w:t>2</w:t>
            </w:r>
            <w:r w:rsidRPr="2291765D">
              <w:rPr>
                <w:rFonts w:asciiTheme="minorHAnsi" w:hAnsiTheme="minorHAnsi" w:cstheme="minorBidi"/>
                <w:color w:val="0D0D0D" w:themeColor="text1" w:themeTint="F2"/>
                <w:sz w:val="24"/>
                <w:szCs w:val="24"/>
              </w:rPr>
              <w:t>, KU_04,</w:t>
            </w:r>
            <w:r w:rsidRPr="2291765D" w:rsidR="582D33B8">
              <w:rPr>
                <w:rFonts w:asciiTheme="minorHAnsi" w:hAnsiTheme="minorHAnsi" w:cstheme="minorBidi"/>
                <w:color w:val="0D0D0D" w:themeColor="text1" w:themeTint="F2"/>
                <w:sz w:val="24"/>
                <w:szCs w:val="24"/>
              </w:rPr>
              <w:t xml:space="preserve"> KU_05,</w:t>
            </w:r>
            <w:r w:rsidRPr="2291765D">
              <w:rPr>
                <w:rFonts w:asciiTheme="minorHAnsi" w:hAnsiTheme="minorHAnsi" w:cstheme="minorBidi"/>
                <w:color w:val="0D0D0D" w:themeColor="text1" w:themeTint="F2"/>
                <w:sz w:val="24"/>
                <w:szCs w:val="24"/>
              </w:rPr>
              <w:t xml:space="preserve"> </w:t>
            </w:r>
            <w:r w:rsidRPr="2291765D" w:rsidR="66A5F713">
              <w:rPr>
                <w:rFonts w:asciiTheme="minorHAnsi" w:hAnsiTheme="minorHAnsi" w:cstheme="minorBidi"/>
                <w:color w:val="0D0D0D" w:themeColor="text1" w:themeTint="F2"/>
                <w:sz w:val="24"/>
                <w:szCs w:val="24"/>
              </w:rPr>
              <w:t>KU_0</w:t>
            </w:r>
            <w:r w:rsidRPr="2291765D" w:rsidR="61C8371A">
              <w:rPr>
                <w:rFonts w:asciiTheme="minorHAnsi" w:hAnsiTheme="minorHAnsi" w:cstheme="minorBidi"/>
                <w:color w:val="0D0D0D" w:themeColor="text1" w:themeTint="F2"/>
                <w:sz w:val="24"/>
                <w:szCs w:val="24"/>
              </w:rPr>
              <w:t>6</w:t>
            </w:r>
            <w:r w:rsidRPr="2291765D" w:rsidR="66A5F713">
              <w:rPr>
                <w:rFonts w:asciiTheme="minorHAnsi" w:hAnsiTheme="minorHAnsi" w:cstheme="minorBidi"/>
                <w:color w:val="0D0D0D" w:themeColor="text1" w:themeTint="F2"/>
                <w:sz w:val="24"/>
                <w:szCs w:val="24"/>
              </w:rPr>
              <w:t>,</w:t>
            </w:r>
            <w:r w:rsidRPr="2291765D" w:rsidR="3637C143">
              <w:rPr>
                <w:rFonts w:asciiTheme="minorHAnsi" w:hAnsiTheme="minorHAnsi" w:cstheme="minorBidi"/>
                <w:color w:val="0D0D0D" w:themeColor="text1" w:themeTint="F2"/>
                <w:sz w:val="24"/>
                <w:szCs w:val="24"/>
              </w:rPr>
              <w:t xml:space="preserve"> KU_0</w:t>
            </w:r>
            <w:r w:rsidRPr="2291765D" w:rsidR="70C93519">
              <w:rPr>
                <w:rFonts w:asciiTheme="minorHAnsi" w:hAnsiTheme="minorHAnsi" w:cstheme="minorBidi"/>
                <w:color w:val="0D0D0D" w:themeColor="text1" w:themeTint="F2"/>
                <w:sz w:val="24"/>
                <w:szCs w:val="24"/>
              </w:rPr>
              <w:t>7</w:t>
            </w:r>
            <w:r w:rsidRPr="2291765D" w:rsidR="3637C143">
              <w:rPr>
                <w:rFonts w:asciiTheme="minorHAnsi" w:hAnsiTheme="minorHAnsi" w:cstheme="minorBidi"/>
                <w:color w:val="0D0D0D" w:themeColor="text1" w:themeTint="F2"/>
                <w:sz w:val="24"/>
                <w:szCs w:val="24"/>
              </w:rPr>
              <w:t xml:space="preserve">, </w:t>
            </w:r>
            <w:r w:rsidRPr="2291765D" w:rsidR="59147341">
              <w:rPr>
                <w:rFonts w:asciiTheme="minorHAnsi" w:hAnsiTheme="minorHAnsi" w:cstheme="minorBidi"/>
                <w:color w:val="0D0D0D" w:themeColor="text1" w:themeTint="F2"/>
                <w:sz w:val="24"/>
                <w:szCs w:val="24"/>
              </w:rPr>
              <w:t xml:space="preserve">KU_08, </w:t>
            </w:r>
            <w:r w:rsidRPr="2291765D" w:rsidR="7B9199A9">
              <w:rPr>
                <w:rFonts w:asciiTheme="minorHAnsi" w:hAnsiTheme="minorHAnsi" w:cstheme="minorBidi"/>
                <w:color w:val="0D0D0D" w:themeColor="text1" w:themeTint="F2"/>
                <w:sz w:val="24"/>
                <w:szCs w:val="24"/>
              </w:rPr>
              <w:t xml:space="preserve">KU_09, </w:t>
            </w:r>
            <w:r w:rsidRPr="2291765D" w:rsidR="3637C143">
              <w:rPr>
                <w:rFonts w:asciiTheme="minorHAnsi" w:hAnsiTheme="minorHAnsi" w:cstheme="minorBidi"/>
                <w:color w:val="0D0D0D" w:themeColor="text1" w:themeTint="F2"/>
                <w:sz w:val="24"/>
                <w:szCs w:val="24"/>
              </w:rPr>
              <w:t>KU_10, KU_11, KU_1</w:t>
            </w:r>
            <w:r w:rsidRPr="2291765D" w:rsidR="58BEA86B">
              <w:rPr>
                <w:rFonts w:asciiTheme="minorHAnsi" w:hAnsiTheme="minorHAnsi" w:cstheme="minorBidi"/>
                <w:color w:val="0D0D0D" w:themeColor="text1" w:themeTint="F2"/>
                <w:sz w:val="24"/>
                <w:szCs w:val="24"/>
              </w:rPr>
              <w:t>3</w:t>
            </w:r>
            <w:r w:rsidRPr="2291765D" w:rsidR="3637C143">
              <w:rPr>
                <w:rFonts w:asciiTheme="minorHAnsi" w:hAnsiTheme="minorHAnsi" w:cstheme="minorBidi"/>
                <w:color w:val="0D0D0D" w:themeColor="text1" w:themeTint="F2"/>
                <w:sz w:val="24"/>
                <w:szCs w:val="24"/>
              </w:rPr>
              <w:t>,</w:t>
            </w:r>
            <w:r w:rsidRPr="2291765D" w:rsidR="66A5F713">
              <w:rPr>
                <w:rFonts w:asciiTheme="minorHAnsi" w:hAnsiTheme="minorHAnsi" w:cstheme="minorBidi"/>
                <w:color w:val="0D0D0D" w:themeColor="text1" w:themeTint="F2"/>
                <w:sz w:val="24"/>
                <w:szCs w:val="24"/>
              </w:rPr>
              <w:t xml:space="preserve"> </w:t>
            </w:r>
            <w:r w:rsidRPr="2291765D">
              <w:rPr>
                <w:rFonts w:asciiTheme="minorHAnsi" w:hAnsiTheme="minorHAnsi" w:cstheme="minorBidi"/>
                <w:color w:val="0D0D0D" w:themeColor="text1" w:themeTint="F2"/>
                <w:sz w:val="24"/>
                <w:szCs w:val="24"/>
              </w:rPr>
              <w:t>KS_01, KS_02</w:t>
            </w:r>
            <w:r w:rsidRPr="2291765D" w:rsidR="682ECD7E">
              <w:rPr>
                <w:rFonts w:asciiTheme="minorHAnsi" w:hAnsiTheme="minorHAnsi" w:cstheme="minorBidi"/>
                <w:color w:val="0D0D0D" w:themeColor="text1" w:themeTint="F2"/>
                <w:sz w:val="24"/>
                <w:szCs w:val="24"/>
              </w:rPr>
              <w:t>, KS_03, KS_04</w:t>
            </w:r>
          </w:p>
          <w:p w:rsidR="2291765D" w:rsidP="2291765D" w:rsidRDefault="2291765D" w14:paraId="28455C3E" w14:textId="5BC3B9F3">
            <w:pPr>
              <w:spacing w:line="240" w:lineRule="auto"/>
              <w:jc w:val="center"/>
              <w:rPr>
                <w:rFonts w:asciiTheme="minorHAnsi" w:hAnsiTheme="minorHAnsi" w:cstheme="minorBidi"/>
                <w:color w:val="0D0D0D" w:themeColor="text1" w:themeTint="F2"/>
                <w:sz w:val="24"/>
                <w:szCs w:val="24"/>
              </w:rPr>
            </w:pPr>
          </w:p>
        </w:tc>
        <w:tc>
          <w:tcPr>
            <w:tcW w:w="5595" w:type="dxa"/>
          </w:tcPr>
          <w:p w:rsidR="0BD39B53" w:rsidP="6907C233" w:rsidRDefault="140693C5" w14:paraId="12697E0C" w14:textId="3DE79BD9">
            <w:pPr>
              <w:spacing w:line="240" w:lineRule="auto"/>
              <w:jc w:val="both"/>
              <w:rPr>
                <w:rFonts w:asciiTheme="minorHAnsi" w:hAnsiTheme="minorHAnsi" w:cstheme="minorBidi"/>
                <w:color w:val="0D0D0D" w:themeColor="text1" w:themeTint="F2"/>
                <w:sz w:val="24"/>
                <w:szCs w:val="24"/>
              </w:rPr>
            </w:pPr>
            <w:r w:rsidRPr="6907C233">
              <w:rPr>
                <w:rFonts w:asciiTheme="minorHAnsi" w:hAnsiTheme="minorHAnsi" w:cstheme="minorBidi"/>
                <w:color w:val="0D0D0D" w:themeColor="text1" w:themeTint="F2"/>
                <w:sz w:val="24"/>
                <w:szCs w:val="24"/>
              </w:rPr>
              <w:t xml:space="preserve">Główny cel </w:t>
            </w:r>
            <w:del w:author="Marcin Piątkowski (martinp)" w:date="2023-11-22T19:30:00Z" w:id="24">
              <w:r w:rsidRPr="6907C233" w:rsidDel="140693C5" w:rsidR="0BD39B53">
                <w:rPr>
                  <w:rFonts w:asciiTheme="minorHAnsi" w:hAnsiTheme="minorHAnsi" w:cstheme="minorBidi"/>
                  <w:color w:val="0D0D0D" w:themeColor="text1" w:themeTint="F2"/>
                  <w:sz w:val="24"/>
                  <w:szCs w:val="24"/>
                </w:rPr>
                <w:delText>d</w:delText>
              </w:r>
            </w:del>
            <w:ins w:author="Marcin Piątkowski (martinp)" w:date="2023-11-22T19:30:00Z" w:id="25">
              <w:r w:rsidRPr="6907C233" w:rsidR="10378E6B">
                <w:rPr>
                  <w:rFonts w:asciiTheme="minorHAnsi" w:hAnsiTheme="minorHAnsi" w:cstheme="minorBidi"/>
                  <w:color w:val="0D0D0D" w:themeColor="text1" w:themeTint="F2"/>
                  <w:sz w:val="24"/>
                  <w:szCs w:val="24"/>
                </w:rPr>
                <w:t>t</w:t>
              </w:r>
            </w:ins>
            <w:r w:rsidRPr="6907C233">
              <w:rPr>
                <w:rFonts w:asciiTheme="minorHAnsi" w:hAnsiTheme="minorHAnsi" w:cstheme="minorBidi"/>
                <w:color w:val="0D0D0D" w:themeColor="text1" w:themeTint="F2"/>
                <w:sz w:val="24"/>
                <w:szCs w:val="24"/>
              </w:rPr>
              <w:t>o przygotowanie studentów do udziału w realizacji badań naukowych. W tym zakresie: przekazanie studentom podstawowej wiedzy dotyczącej metodologii prowadzanie badań naukowych, w szczególności w odniesieniu</w:t>
            </w:r>
            <w:ins w:author="Marcin Piątkowski (martinp)" w:date="2023-11-22T19:30:00Z" w:id="26">
              <w:r w:rsidRPr="6907C233" w:rsidR="0C598EDB">
                <w:rPr>
                  <w:rFonts w:asciiTheme="minorHAnsi" w:hAnsiTheme="minorHAnsi" w:cstheme="minorBidi"/>
                  <w:color w:val="0D0D0D" w:themeColor="text1" w:themeTint="F2"/>
                  <w:sz w:val="24"/>
                  <w:szCs w:val="24"/>
                </w:rPr>
                <w:t xml:space="preserve"> do</w:t>
              </w:r>
            </w:ins>
            <w:r w:rsidRPr="6907C233">
              <w:rPr>
                <w:rFonts w:asciiTheme="minorHAnsi" w:hAnsiTheme="minorHAnsi" w:cstheme="minorBidi"/>
                <w:color w:val="0D0D0D" w:themeColor="text1" w:themeTint="F2"/>
                <w:sz w:val="24"/>
                <w:szCs w:val="24"/>
              </w:rPr>
              <w:t xml:space="preserve"> informatyki. Rozwijanie umiejętności korzystania ze źródeł naukowych, formułowania i rozwiązywania problemów poprzez dobór odpowiednich metod analitycznych i eksperymentów w badaniach naukowych oraz pisania opracowań nt. przeprowadzonych badań.</w:t>
            </w:r>
          </w:p>
        </w:tc>
      </w:tr>
      <w:tr w:rsidR="2291765D" w:rsidTr="350E791C" w14:paraId="24C4F8D6" w14:textId="77777777">
        <w:trPr>
          <w:trHeight w:val="300"/>
          <w:jc w:val="center"/>
        </w:trPr>
        <w:tc>
          <w:tcPr>
            <w:tcW w:w="1838" w:type="dxa"/>
            <w:vMerge/>
          </w:tcPr>
          <w:p w:rsidR="003141C4" w:rsidRDefault="003141C4" w14:paraId="66F32CB1" w14:textId="77777777"/>
        </w:tc>
        <w:tc>
          <w:tcPr>
            <w:tcW w:w="3119" w:type="dxa"/>
          </w:tcPr>
          <w:p w:rsidR="7442D0CC" w:rsidP="61CFD174" w:rsidRDefault="7ECB2824" w14:paraId="787E0C58" w14:textId="6DCE85F3">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Seminarium dyplomowe</w:t>
            </w:r>
          </w:p>
        </w:tc>
        <w:tc>
          <w:tcPr>
            <w:tcW w:w="708" w:type="dxa"/>
          </w:tcPr>
          <w:p w:rsidR="38F5BBD5" w:rsidP="00B7573F" w:rsidRDefault="38F5BBD5" w14:paraId="44D8A0D6" w14:textId="6B43F766">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2</w:t>
            </w:r>
          </w:p>
        </w:tc>
        <w:tc>
          <w:tcPr>
            <w:tcW w:w="1985" w:type="dxa"/>
          </w:tcPr>
          <w:p w:rsidR="43E560FD" w:rsidP="2291765D" w:rsidRDefault="43E560FD" w14:paraId="15AA39A1" w14:textId="2C6A979E">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w:t>
            </w:r>
            <w:r w:rsidRPr="2291765D" w:rsidR="1DD05F90">
              <w:rPr>
                <w:rFonts w:asciiTheme="minorHAnsi" w:hAnsiTheme="minorHAnsi" w:cstheme="minorBidi"/>
                <w:color w:val="0D0D0D" w:themeColor="text1" w:themeTint="F2"/>
                <w:sz w:val="24"/>
                <w:szCs w:val="24"/>
              </w:rPr>
              <w:t>5</w:t>
            </w:r>
            <w:r w:rsidRPr="2291765D">
              <w:rPr>
                <w:rFonts w:asciiTheme="minorHAnsi" w:hAnsiTheme="minorHAnsi" w:cstheme="minorBidi"/>
                <w:color w:val="0D0D0D" w:themeColor="text1" w:themeTint="F2"/>
                <w:sz w:val="24"/>
                <w:szCs w:val="24"/>
              </w:rPr>
              <w:t>, KW_0</w:t>
            </w:r>
            <w:r w:rsidRPr="2291765D" w:rsidR="6D01BDA8">
              <w:rPr>
                <w:rFonts w:asciiTheme="minorHAnsi" w:hAnsiTheme="minorHAnsi" w:cstheme="minorBidi"/>
                <w:color w:val="0D0D0D" w:themeColor="text1" w:themeTint="F2"/>
                <w:sz w:val="24"/>
                <w:szCs w:val="24"/>
              </w:rPr>
              <w:t>7</w:t>
            </w:r>
            <w:r w:rsidRPr="2291765D">
              <w:rPr>
                <w:rFonts w:asciiTheme="minorHAnsi" w:hAnsiTheme="minorHAnsi" w:cstheme="minorBidi"/>
                <w:color w:val="0D0D0D" w:themeColor="text1" w:themeTint="F2"/>
                <w:sz w:val="24"/>
                <w:szCs w:val="24"/>
              </w:rPr>
              <w:t>,</w:t>
            </w:r>
            <w:r w:rsidRPr="2291765D" w:rsidR="522CCEBC">
              <w:rPr>
                <w:rFonts w:asciiTheme="minorHAnsi" w:hAnsiTheme="minorHAnsi" w:cstheme="minorBidi"/>
                <w:color w:val="0D0D0D" w:themeColor="text1" w:themeTint="F2"/>
                <w:sz w:val="24"/>
                <w:szCs w:val="24"/>
              </w:rPr>
              <w:t xml:space="preserve"> KW_08,</w:t>
            </w:r>
            <w:r w:rsidRPr="2291765D">
              <w:rPr>
                <w:rFonts w:asciiTheme="minorHAnsi" w:hAnsiTheme="minorHAnsi" w:cstheme="minorBidi"/>
                <w:color w:val="0D0D0D" w:themeColor="text1" w:themeTint="F2"/>
                <w:sz w:val="24"/>
                <w:szCs w:val="24"/>
              </w:rPr>
              <w:t xml:space="preserve"> KU_01, KU_0</w:t>
            </w:r>
            <w:r w:rsidRPr="2291765D" w:rsidR="386DB06E">
              <w:rPr>
                <w:rFonts w:asciiTheme="minorHAnsi" w:hAnsiTheme="minorHAnsi" w:cstheme="minorBidi"/>
                <w:color w:val="0D0D0D" w:themeColor="text1" w:themeTint="F2"/>
                <w:sz w:val="24"/>
                <w:szCs w:val="24"/>
              </w:rPr>
              <w:t>2</w:t>
            </w:r>
            <w:r w:rsidRPr="2291765D">
              <w:rPr>
                <w:rFonts w:asciiTheme="minorHAnsi" w:hAnsiTheme="minorHAnsi" w:cstheme="minorBidi"/>
                <w:color w:val="0D0D0D" w:themeColor="text1" w:themeTint="F2"/>
                <w:sz w:val="24"/>
                <w:szCs w:val="24"/>
              </w:rPr>
              <w:t>, KU_</w:t>
            </w:r>
            <w:r w:rsidRPr="2291765D" w:rsidR="4A4BF761">
              <w:rPr>
                <w:rFonts w:asciiTheme="minorHAnsi" w:hAnsiTheme="minorHAnsi" w:cstheme="minorBidi"/>
                <w:color w:val="0D0D0D" w:themeColor="text1" w:themeTint="F2"/>
                <w:sz w:val="24"/>
                <w:szCs w:val="24"/>
              </w:rPr>
              <w:t>10</w:t>
            </w:r>
            <w:r w:rsidRPr="2291765D">
              <w:rPr>
                <w:rFonts w:asciiTheme="minorHAnsi" w:hAnsiTheme="minorHAnsi" w:cstheme="minorBidi"/>
                <w:color w:val="0D0D0D" w:themeColor="text1" w:themeTint="F2"/>
                <w:sz w:val="24"/>
                <w:szCs w:val="24"/>
              </w:rPr>
              <w:t>, KU_</w:t>
            </w:r>
            <w:r w:rsidRPr="2291765D" w:rsidR="48CC3C92">
              <w:rPr>
                <w:rFonts w:asciiTheme="minorHAnsi" w:hAnsiTheme="minorHAnsi" w:cstheme="minorBidi"/>
                <w:color w:val="0D0D0D" w:themeColor="text1" w:themeTint="F2"/>
                <w:sz w:val="24"/>
                <w:szCs w:val="24"/>
              </w:rPr>
              <w:t>11</w:t>
            </w:r>
            <w:r w:rsidRPr="2291765D">
              <w:rPr>
                <w:rFonts w:asciiTheme="minorHAnsi" w:hAnsiTheme="minorHAnsi" w:cstheme="minorBidi"/>
                <w:color w:val="0D0D0D" w:themeColor="text1" w:themeTint="F2"/>
                <w:sz w:val="24"/>
                <w:szCs w:val="24"/>
              </w:rPr>
              <w:t>, KU_14, KS_01, KS_02</w:t>
            </w:r>
            <w:r w:rsidRPr="2291765D" w:rsidR="13AE268F">
              <w:rPr>
                <w:rFonts w:asciiTheme="minorHAnsi" w:hAnsiTheme="minorHAnsi" w:cstheme="minorBidi"/>
                <w:color w:val="0D0D0D" w:themeColor="text1" w:themeTint="F2"/>
                <w:sz w:val="24"/>
                <w:szCs w:val="24"/>
              </w:rPr>
              <w:t>, KS_03, KS_04</w:t>
            </w:r>
          </w:p>
          <w:p w:rsidR="2291765D" w:rsidP="2291765D" w:rsidRDefault="2291765D" w14:paraId="774367D1" w14:textId="69230036">
            <w:pPr>
              <w:spacing w:line="240" w:lineRule="auto"/>
              <w:jc w:val="center"/>
              <w:rPr>
                <w:rFonts w:asciiTheme="minorHAnsi" w:hAnsiTheme="minorHAnsi" w:cstheme="minorBidi"/>
                <w:color w:val="0D0D0D" w:themeColor="text1" w:themeTint="F2"/>
                <w:sz w:val="24"/>
                <w:szCs w:val="24"/>
              </w:rPr>
            </w:pPr>
          </w:p>
        </w:tc>
        <w:tc>
          <w:tcPr>
            <w:tcW w:w="5595" w:type="dxa"/>
          </w:tcPr>
          <w:p w:rsidR="39BED2F4" w:rsidP="00B7573F" w:rsidRDefault="39BED2F4" w14:paraId="51040E08" w14:textId="2C860E28">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Celem przedmiotu jest przekazanie studentom podstawowej wiedzy z zakresu metodologii przygotowywania i prezentowania opracowań naukowych, ze szczególnym uwzględnieniem prac dyplomowych z dziedziny informatyki. W ramach kursu, duży nacisk kładziony jest na rozwijanie umiejętności rozwiązywania problemów, integrowanie i interpretowanie danych, informacji oraz wiedzy pochodzących z różnorodnych źródeł. Dodatkowo, program naucza korzystania z metod, technik i narzędzi badawczych, niezbędnych w specjalistycznych badaniach naukowych w wybranej dziedzinie.</w:t>
            </w:r>
          </w:p>
        </w:tc>
      </w:tr>
      <w:tr w:rsidR="2291765D" w:rsidTr="350E791C" w14:paraId="047D880B" w14:textId="77777777">
        <w:trPr>
          <w:trHeight w:val="300"/>
          <w:jc w:val="center"/>
        </w:trPr>
        <w:tc>
          <w:tcPr>
            <w:tcW w:w="1838" w:type="dxa"/>
            <w:vMerge/>
          </w:tcPr>
          <w:p w:rsidR="003141C4" w:rsidRDefault="003141C4" w14:paraId="436F7481" w14:textId="77777777"/>
        </w:tc>
        <w:tc>
          <w:tcPr>
            <w:tcW w:w="3119" w:type="dxa"/>
          </w:tcPr>
          <w:p w:rsidR="55CE773E" w:rsidP="61CFD174" w:rsidRDefault="38AB086B" w14:paraId="40818F58" w14:textId="3AB7BE44">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Teoria uczenia maszynowego</w:t>
            </w:r>
          </w:p>
        </w:tc>
        <w:tc>
          <w:tcPr>
            <w:tcW w:w="708" w:type="dxa"/>
          </w:tcPr>
          <w:p w:rsidR="1655EADD" w:rsidP="00B7573F" w:rsidRDefault="1655EADD" w14:paraId="26E4A81C" w14:textId="5D3F4E80">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2</w:t>
            </w:r>
          </w:p>
        </w:tc>
        <w:tc>
          <w:tcPr>
            <w:tcW w:w="1985" w:type="dxa"/>
          </w:tcPr>
          <w:p w:rsidR="67BF1D09" w:rsidP="2291765D" w:rsidRDefault="67BF1D09" w14:paraId="5C65DAF2" w14:textId="768FF911">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 xml:space="preserve">KW_02, </w:t>
            </w:r>
            <w:r w:rsidRPr="2291765D" w:rsidR="7725B775">
              <w:rPr>
                <w:rFonts w:asciiTheme="minorHAnsi" w:hAnsiTheme="minorHAnsi" w:cstheme="minorBidi"/>
                <w:color w:val="0D0D0D" w:themeColor="text1" w:themeTint="F2"/>
                <w:sz w:val="24"/>
                <w:szCs w:val="24"/>
              </w:rPr>
              <w:t xml:space="preserve">KW_03, KW_05, </w:t>
            </w:r>
            <w:r w:rsidRPr="2291765D" w:rsidR="0FF2BD37">
              <w:rPr>
                <w:rFonts w:asciiTheme="minorHAnsi" w:hAnsiTheme="minorHAnsi" w:cstheme="minorBidi"/>
                <w:color w:val="0D0D0D" w:themeColor="text1" w:themeTint="F2"/>
                <w:sz w:val="24"/>
                <w:szCs w:val="24"/>
              </w:rPr>
              <w:t xml:space="preserve">KW_07, </w:t>
            </w:r>
            <w:r w:rsidRPr="2291765D" w:rsidR="7725B775">
              <w:rPr>
                <w:rFonts w:asciiTheme="minorHAnsi" w:hAnsiTheme="minorHAnsi" w:cstheme="minorBidi"/>
                <w:color w:val="0D0D0D" w:themeColor="text1" w:themeTint="F2"/>
                <w:sz w:val="24"/>
                <w:szCs w:val="24"/>
              </w:rPr>
              <w:t>KU_01, KU_0</w:t>
            </w:r>
            <w:r w:rsidRPr="2291765D" w:rsidR="7CA7E1EC">
              <w:rPr>
                <w:rFonts w:asciiTheme="minorHAnsi" w:hAnsiTheme="minorHAnsi" w:cstheme="minorBidi"/>
                <w:color w:val="0D0D0D" w:themeColor="text1" w:themeTint="F2"/>
                <w:sz w:val="24"/>
                <w:szCs w:val="24"/>
              </w:rPr>
              <w:t>4</w:t>
            </w:r>
            <w:r w:rsidRPr="2291765D" w:rsidR="7725B775">
              <w:rPr>
                <w:rFonts w:asciiTheme="minorHAnsi" w:hAnsiTheme="minorHAnsi" w:cstheme="minorBidi"/>
                <w:color w:val="0D0D0D" w:themeColor="text1" w:themeTint="F2"/>
                <w:sz w:val="24"/>
                <w:szCs w:val="24"/>
              </w:rPr>
              <w:t xml:space="preserve">, KU_05, KU_06, </w:t>
            </w:r>
            <w:r w:rsidRPr="2291765D" w:rsidR="783C66CA">
              <w:rPr>
                <w:rFonts w:asciiTheme="minorHAnsi" w:hAnsiTheme="minorHAnsi" w:cstheme="minorBidi"/>
                <w:color w:val="0D0D0D" w:themeColor="text1" w:themeTint="F2"/>
                <w:sz w:val="24"/>
                <w:szCs w:val="24"/>
              </w:rPr>
              <w:lastRenderedPageBreak/>
              <w:t xml:space="preserve">KU_08, </w:t>
            </w:r>
            <w:r w:rsidRPr="2291765D" w:rsidR="7725B775">
              <w:rPr>
                <w:rFonts w:asciiTheme="minorHAnsi" w:hAnsiTheme="minorHAnsi" w:cstheme="minorBidi"/>
                <w:color w:val="0D0D0D" w:themeColor="text1" w:themeTint="F2"/>
                <w:sz w:val="24"/>
                <w:szCs w:val="24"/>
              </w:rPr>
              <w:t>KU_14, KS_01, KS_02</w:t>
            </w:r>
          </w:p>
          <w:p w:rsidR="2291765D" w:rsidP="2291765D" w:rsidRDefault="2291765D" w14:paraId="0667C527" w14:textId="4A89C516">
            <w:pPr>
              <w:spacing w:line="240" w:lineRule="auto"/>
              <w:jc w:val="center"/>
              <w:rPr>
                <w:rFonts w:asciiTheme="minorHAnsi" w:hAnsiTheme="minorHAnsi" w:cstheme="minorBidi"/>
                <w:color w:val="0D0D0D" w:themeColor="text1" w:themeTint="F2"/>
                <w:sz w:val="24"/>
                <w:szCs w:val="24"/>
              </w:rPr>
            </w:pPr>
          </w:p>
        </w:tc>
        <w:tc>
          <w:tcPr>
            <w:tcW w:w="5595" w:type="dxa"/>
          </w:tcPr>
          <w:p w:rsidR="409D67C6" w:rsidP="00B7573F" w:rsidRDefault="409D67C6" w14:paraId="72DC81AE" w14:textId="0299CAB9">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lastRenderedPageBreak/>
              <w:t xml:space="preserve">Celem przedmiotu jest zapoznanie studentów z najważniejszymi wynikami w dziedzinie teorii uczenia maszynowego. Zajęcia wykładowe skupiają się na omówieniu podstaw statystycznej teorii uczenia (sformułowanie problemu uczenia, elementy </w:t>
            </w:r>
            <w:r w:rsidRPr="2291765D">
              <w:rPr>
                <w:rFonts w:asciiTheme="minorHAnsi" w:hAnsiTheme="minorHAnsi" w:cstheme="minorBidi"/>
                <w:color w:val="0D0D0D" w:themeColor="text1" w:themeTint="F2"/>
                <w:sz w:val="24"/>
                <w:szCs w:val="24"/>
              </w:rPr>
              <w:lastRenderedPageBreak/>
              <w:t>statystycznej teorii decyzji, minimalizacja ryzyka empirycznego, teoria uogólnienia, przetarg obciążenia/wariancji) oraz teorii uczenia przyrostowego (predykcje z ekspertami, przyrostowa optymalizacja wypukła).</w:t>
            </w:r>
          </w:p>
        </w:tc>
      </w:tr>
      <w:tr w:rsidR="2291765D" w:rsidTr="350E791C" w14:paraId="1659915C" w14:textId="77777777">
        <w:trPr>
          <w:trHeight w:val="300"/>
          <w:jc w:val="center"/>
        </w:trPr>
        <w:tc>
          <w:tcPr>
            <w:tcW w:w="1838" w:type="dxa"/>
            <w:vMerge/>
          </w:tcPr>
          <w:p w:rsidR="003141C4" w:rsidRDefault="003141C4" w14:paraId="4F181BFB" w14:textId="77777777"/>
        </w:tc>
        <w:tc>
          <w:tcPr>
            <w:tcW w:w="3119" w:type="dxa"/>
          </w:tcPr>
          <w:p w:rsidR="4169E47D" w:rsidP="248FE648" w:rsidRDefault="6E084073" w14:paraId="5E432531" w14:textId="3F8EF285">
            <w:pPr>
              <w:spacing w:line="240" w:lineRule="auto"/>
              <w:rPr>
                <w:rFonts w:asciiTheme="minorHAnsi" w:hAnsiTheme="minorHAnsi" w:cstheme="minorBidi"/>
                <w:color w:val="000000" w:themeColor="text1"/>
                <w:sz w:val="24"/>
                <w:szCs w:val="24"/>
              </w:rPr>
            </w:pPr>
            <w:del w:author="Piotr Przymus (eror)" w:date="2023-11-22T11:07:00Z" w:id="27">
              <w:r w:rsidRPr="248FE648" w:rsidDel="6E084073">
                <w:rPr>
                  <w:rFonts w:asciiTheme="minorHAnsi" w:hAnsiTheme="minorHAnsi" w:cstheme="minorBidi"/>
                  <w:color w:val="000000" w:themeColor="text1"/>
                  <w:sz w:val="24"/>
                  <w:szCs w:val="24"/>
                </w:rPr>
                <w:delText>Przygotowanie pracy magisterskiej</w:delText>
              </w:r>
            </w:del>
            <w:ins w:author="Piotr Przymus (eror)" w:date="2023-11-22T11:07:00Z" w:id="28">
              <w:r w:rsidRPr="248FE648" w:rsidR="62E99B90">
                <w:rPr>
                  <w:rFonts w:asciiTheme="minorHAnsi" w:hAnsiTheme="minorHAnsi" w:cstheme="minorBidi"/>
                  <w:color w:val="000000" w:themeColor="text1"/>
                  <w:sz w:val="24"/>
                  <w:szCs w:val="24"/>
                </w:rPr>
                <w:t xml:space="preserve"> Seminarium dyplomowe i przygotowanie pracy dyplomowej</w:t>
              </w:r>
            </w:ins>
          </w:p>
        </w:tc>
        <w:tc>
          <w:tcPr>
            <w:tcW w:w="708" w:type="dxa"/>
          </w:tcPr>
          <w:p w:rsidR="3B560FAE" w:rsidP="00B7573F" w:rsidRDefault="3B560FAE" w14:paraId="778EBFCE" w14:textId="36672B69">
            <w:pPr>
              <w:spacing w:line="240" w:lineRule="auto"/>
              <w:jc w:val="center"/>
            </w:pPr>
            <w:r w:rsidRPr="350E791C">
              <w:rPr>
                <w:rFonts w:asciiTheme="minorHAnsi" w:hAnsiTheme="minorHAnsi" w:cstheme="minorBidi"/>
                <w:color w:val="0D0D0D" w:themeColor="text1" w:themeTint="F2"/>
                <w:sz w:val="24"/>
                <w:szCs w:val="24"/>
              </w:rPr>
              <w:t>1</w:t>
            </w:r>
            <w:ins w:author="Piotr Przymus (eror)" w:date="2023-11-22T21:04:00Z" w:id="29">
              <w:r w:rsidRPr="350E791C" w:rsidR="62703222">
                <w:rPr>
                  <w:rFonts w:asciiTheme="minorHAnsi" w:hAnsiTheme="minorHAnsi" w:cstheme="minorBidi"/>
                  <w:color w:val="0D0D0D" w:themeColor="text1" w:themeTint="F2"/>
                  <w:sz w:val="24"/>
                  <w:szCs w:val="24"/>
                </w:rPr>
                <w:t>7</w:t>
              </w:r>
            </w:ins>
            <w:del w:author="Piotr Przymus (eror)" w:date="2023-11-22T21:04:00Z" w:id="30">
              <w:r w:rsidRPr="350E791C" w:rsidDel="3B560FAE">
                <w:rPr>
                  <w:rFonts w:asciiTheme="minorHAnsi" w:hAnsiTheme="minorHAnsi" w:cstheme="minorBidi"/>
                  <w:color w:val="0D0D0D" w:themeColor="text1" w:themeTint="F2"/>
                  <w:sz w:val="24"/>
                  <w:szCs w:val="24"/>
                </w:rPr>
                <w:delText>5</w:delText>
              </w:r>
            </w:del>
          </w:p>
        </w:tc>
        <w:tc>
          <w:tcPr>
            <w:tcW w:w="1985" w:type="dxa"/>
          </w:tcPr>
          <w:p w:rsidR="1F8A15B7" w:rsidP="2291765D" w:rsidRDefault="1F8A15B7" w14:paraId="0D78FC0F" w14:textId="1193C237">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 xml:space="preserve">KW_01, KW_02, KW_03, KW_04, KW_05, KW_06, KW_07, </w:t>
            </w:r>
            <w:r w:rsidRPr="2291765D" w:rsidR="72460D1A">
              <w:rPr>
                <w:rFonts w:asciiTheme="minorHAnsi" w:hAnsiTheme="minorHAnsi" w:cstheme="minorBidi"/>
                <w:color w:val="0D0D0D" w:themeColor="text1" w:themeTint="F2"/>
                <w:sz w:val="24"/>
                <w:szCs w:val="24"/>
              </w:rPr>
              <w:t xml:space="preserve">KU_01, KU_02, KU_03, KU_04, KU_05, KU_06, </w:t>
            </w:r>
            <w:r w:rsidRPr="2291765D">
              <w:rPr>
                <w:rFonts w:asciiTheme="minorHAnsi" w:hAnsiTheme="minorHAnsi" w:cstheme="minorBidi"/>
                <w:color w:val="0D0D0D" w:themeColor="text1" w:themeTint="F2"/>
                <w:sz w:val="24"/>
                <w:szCs w:val="24"/>
              </w:rPr>
              <w:t>KS_02, KS_03,</w:t>
            </w:r>
          </w:p>
        </w:tc>
        <w:tc>
          <w:tcPr>
            <w:tcW w:w="5595" w:type="dxa"/>
          </w:tcPr>
          <w:p w:rsidR="409D67C6" w:rsidP="00B7573F" w:rsidRDefault="409D67C6" w14:paraId="4A306005" w14:textId="264B536D">
            <w:pPr>
              <w:spacing w:line="240" w:lineRule="auto"/>
              <w:jc w:val="both"/>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Zapoznanie studentów z procesem definicji problemu badawczego, metod jego analizy, sposobu ewaluacji uzyskanych wyników oraz technik dokumentowania poszczególnych etapów realizacji badań.</w:t>
            </w:r>
          </w:p>
        </w:tc>
      </w:tr>
      <w:tr w:rsidRPr="00066931" w:rsidR="002C0B6D" w:rsidTr="350E791C" w14:paraId="1A205143" w14:textId="77777777">
        <w:trPr>
          <w:trHeight w:val="1200"/>
          <w:jc w:val="center"/>
        </w:trPr>
        <w:tc>
          <w:tcPr>
            <w:tcW w:w="1838" w:type="dxa"/>
            <w:vMerge w:val="restart"/>
          </w:tcPr>
          <w:p w:rsidR="269C4E87" w:rsidP="269C4E87" w:rsidRDefault="269C4E87" w14:paraId="4E06B6A6" w14:textId="10B883AF">
            <w:pPr>
              <w:spacing w:after="0" w:line="240" w:lineRule="auto"/>
              <w:rPr>
                <w:rFonts w:asciiTheme="minorHAnsi" w:hAnsiTheme="minorHAnsi" w:cstheme="minorBidi"/>
                <w:i/>
                <w:iCs/>
                <w:color w:val="0D0D0D" w:themeColor="text1" w:themeTint="F2"/>
                <w:sz w:val="24"/>
                <w:szCs w:val="24"/>
              </w:rPr>
            </w:pPr>
            <w:r w:rsidRPr="269C4E87">
              <w:rPr>
                <w:rFonts w:asciiTheme="minorHAnsi" w:hAnsiTheme="minorHAnsi" w:cstheme="minorBidi"/>
                <w:color w:val="0D0D0D" w:themeColor="text1" w:themeTint="F2"/>
                <w:sz w:val="24"/>
                <w:szCs w:val="24"/>
              </w:rPr>
              <w:t>Przedmioty do wyboru I</w:t>
            </w:r>
          </w:p>
        </w:tc>
        <w:tc>
          <w:tcPr>
            <w:tcW w:w="3119" w:type="dxa"/>
          </w:tcPr>
          <w:p w:rsidR="6D98A302" w:rsidP="269C4E87" w:rsidRDefault="6D98A302" w14:paraId="5EDC4D26" w14:textId="215B46F4">
            <w:pPr>
              <w:spacing w:after="0"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Narzędzia uczenia maszynowego (PP)</w:t>
            </w:r>
          </w:p>
        </w:tc>
        <w:tc>
          <w:tcPr>
            <w:tcW w:w="708" w:type="dxa"/>
          </w:tcPr>
          <w:p w:rsidR="269C4E87" w:rsidP="00B7573F" w:rsidRDefault="1DC7B589" w14:paraId="17B10315" w14:textId="05B580F9">
            <w:pPr>
              <w:spacing w:after="0"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7E9F4349" w14:paraId="36125267" w14:textId="4C4675CB">
            <w:pPr>
              <w:spacing w:after="0"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KW_03, KW_05, KU_01, KU_03, KU_05, KU_06, KU_14, KS_01, KS_02</w:t>
            </w:r>
          </w:p>
          <w:p w:rsidR="269C4E87" w:rsidP="2291765D" w:rsidRDefault="269C4E87" w14:paraId="28B396D3" w14:textId="441285B8">
            <w:pPr>
              <w:spacing w:after="0" w:line="240" w:lineRule="auto"/>
              <w:jc w:val="center"/>
              <w:rPr>
                <w:rFonts w:asciiTheme="minorHAnsi" w:hAnsiTheme="minorHAnsi" w:cstheme="minorBidi"/>
                <w:color w:val="000000" w:themeColor="text1"/>
                <w:sz w:val="24"/>
                <w:szCs w:val="24"/>
              </w:rPr>
            </w:pPr>
          </w:p>
        </w:tc>
        <w:tc>
          <w:tcPr>
            <w:tcW w:w="5595" w:type="dxa"/>
          </w:tcPr>
          <w:p w:rsidR="2A912659" w:rsidP="00B7573F" w:rsidRDefault="2A912659" w14:paraId="4B412F7A" w14:textId="6A9A1021">
            <w:pPr>
              <w:spacing w:after="0"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Głównym celem przedmiotu jest zaprezentowanie bogatego zestawu narzędzi koniecznych do</w:t>
            </w:r>
          </w:p>
          <w:p w:rsidR="2A912659" w:rsidP="00B7573F" w:rsidRDefault="2A912659" w14:paraId="0E38895A" w14:textId="79BDC6E8">
            <w:pPr>
              <w:spacing w:after="0" w:line="240" w:lineRule="auto"/>
              <w:jc w:val="both"/>
            </w:pPr>
            <w:r w:rsidRPr="269C4E87">
              <w:rPr>
                <w:rFonts w:asciiTheme="minorHAnsi" w:hAnsiTheme="minorHAnsi" w:cstheme="minorBidi"/>
                <w:color w:val="0D0D0D" w:themeColor="text1" w:themeTint="F2"/>
                <w:sz w:val="24"/>
                <w:szCs w:val="24"/>
              </w:rPr>
              <w:t>praktycznego wdrażania rozwiązań informatycznych wykorzystujących techniki uczenia maszynowego.</w:t>
            </w:r>
          </w:p>
          <w:p w:rsidR="2A912659" w:rsidP="00B7573F" w:rsidRDefault="2A912659" w14:paraId="02A897C8" w14:textId="51DA06F1">
            <w:pPr>
              <w:spacing w:after="0" w:line="240" w:lineRule="auto"/>
              <w:jc w:val="both"/>
            </w:pPr>
            <w:r w:rsidRPr="269C4E87">
              <w:rPr>
                <w:rFonts w:asciiTheme="minorHAnsi" w:hAnsiTheme="minorHAnsi" w:cstheme="minorBidi"/>
                <w:color w:val="0D0D0D" w:themeColor="text1" w:themeTint="F2"/>
                <w:sz w:val="24"/>
                <w:szCs w:val="24"/>
              </w:rPr>
              <w:t>Tematyka poruszana podczas zajęć obejmuje: wersjonowanie danych i modeli statystycznych, narzędzia do zarządzania przepływem pracy (ang. workflow) dla uczenia maszynowego, narzędzia do adnotacji danych na potrzeby zbiorów uczących, narzędzia do monitorowania procesu trenowania modeli, praktyczne aspekty produktyzacji modeli statystycznych, narzędzia do zarządzania projektem uczenia maszynowego.</w:t>
            </w:r>
          </w:p>
        </w:tc>
      </w:tr>
      <w:tr w:rsidR="269C4E87" w:rsidTr="350E791C" w14:paraId="408FB5AB" w14:textId="77777777">
        <w:trPr>
          <w:trHeight w:val="300"/>
          <w:jc w:val="center"/>
        </w:trPr>
        <w:tc>
          <w:tcPr>
            <w:tcW w:w="1838" w:type="dxa"/>
            <w:vMerge/>
          </w:tcPr>
          <w:p w:rsidR="003141C4" w:rsidRDefault="003141C4" w14:paraId="44715B67" w14:textId="77777777"/>
        </w:tc>
        <w:tc>
          <w:tcPr>
            <w:tcW w:w="3119" w:type="dxa"/>
          </w:tcPr>
          <w:p w:rsidR="6D98A302" w:rsidP="269C4E87" w:rsidRDefault="6D98A302" w14:paraId="6933614D" w14:textId="0768C87B">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Narzędzia modelowania wiedzy (PP)</w:t>
            </w:r>
          </w:p>
        </w:tc>
        <w:tc>
          <w:tcPr>
            <w:tcW w:w="708" w:type="dxa"/>
          </w:tcPr>
          <w:p w:rsidR="269C4E87" w:rsidP="00B7573F" w:rsidRDefault="3D6A090B" w14:paraId="4A45601A" w14:textId="5C41BA35">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7026D02F" w14:paraId="3F0266BC" w14:textId="4C4675CB">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 xml:space="preserve">KW_03, KW_05, KU_01, KU_03, KU_05, KU_06, </w:t>
            </w:r>
            <w:r w:rsidRPr="2291765D">
              <w:rPr>
                <w:rFonts w:asciiTheme="minorHAnsi" w:hAnsiTheme="minorHAnsi" w:cstheme="minorBidi"/>
                <w:color w:val="0D0D0D" w:themeColor="text1" w:themeTint="F2"/>
                <w:sz w:val="24"/>
                <w:szCs w:val="24"/>
              </w:rPr>
              <w:lastRenderedPageBreak/>
              <w:t>KU_14, KS_01, KS_02</w:t>
            </w:r>
          </w:p>
          <w:p w:rsidR="269C4E87" w:rsidP="2291765D" w:rsidRDefault="269C4E87" w14:paraId="6CCFFF9F" w14:textId="18745779">
            <w:pPr>
              <w:spacing w:line="240" w:lineRule="auto"/>
              <w:jc w:val="center"/>
              <w:rPr>
                <w:rFonts w:asciiTheme="minorHAnsi" w:hAnsiTheme="minorHAnsi" w:cstheme="minorBidi"/>
                <w:color w:val="000000" w:themeColor="text1"/>
                <w:sz w:val="24"/>
                <w:szCs w:val="24"/>
              </w:rPr>
            </w:pPr>
          </w:p>
        </w:tc>
        <w:tc>
          <w:tcPr>
            <w:tcW w:w="5595" w:type="dxa"/>
          </w:tcPr>
          <w:p w:rsidR="2EF7910F" w:rsidP="00B7573F" w:rsidRDefault="2EF7910F" w14:paraId="3D897809" w14:textId="27FE760D">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lastRenderedPageBreak/>
              <w:t xml:space="preserve">Przekazanie studentom podstawowej wiedzy w zakresie metod, technologii i narzędzi modelowania wiedzy. Omówienie dobrych praktyk reprezentacji i </w:t>
            </w:r>
            <w:r w:rsidRPr="269C4E87">
              <w:rPr>
                <w:rFonts w:asciiTheme="minorHAnsi" w:hAnsiTheme="minorHAnsi" w:cstheme="minorBidi"/>
                <w:color w:val="0D0D0D" w:themeColor="text1" w:themeTint="F2"/>
                <w:sz w:val="24"/>
                <w:szCs w:val="24"/>
              </w:rPr>
              <w:lastRenderedPageBreak/>
              <w:t>inżynierii wiedzy w Internecie. Przedstawienie zastosowań metod i narzędzi reprezentacji wiedzy (np.: ekstrakcja wiedzy z tekstu, integracja informacji z heterogenicznych źródeł, semantyczne wyszukiwanie informacji czy systemy rekomendacyjne w konkretnych scenariuszach zastosowań). Rozwijanie u studentów umiejętności rozwiązywania problemów w zakresie sposobów użytkowania i projektowania systemów wykorzystujących technologie przetwarzania wiedzy.</w:t>
            </w:r>
          </w:p>
        </w:tc>
      </w:tr>
      <w:tr w:rsidR="269C4E87" w:rsidTr="350E791C" w14:paraId="1C47CE1F" w14:textId="77777777">
        <w:trPr>
          <w:trHeight w:val="300"/>
          <w:jc w:val="center"/>
        </w:trPr>
        <w:tc>
          <w:tcPr>
            <w:tcW w:w="1838" w:type="dxa"/>
            <w:vMerge/>
          </w:tcPr>
          <w:p w:rsidR="003141C4" w:rsidRDefault="003141C4" w14:paraId="2C06B0EA" w14:textId="77777777"/>
        </w:tc>
        <w:tc>
          <w:tcPr>
            <w:tcW w:w="3119" w:type="dxa"/>
          </w:tcPr>
          <w:p w:rsidR="6D98A302" w:rsidP="269C4E87" w:rsidRDefault="6D98A302" w14:paraId="3466A38C" w14:textId="5F06B96E">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Przetwarzanie danych przestrzennych (PWR AI)</w:t>
            </w:r>
          </w:p>
        </w:tc>
        <w:tc>
          <w:tcPr>
            <w:tcW w:w="708" w:type="dxa"/>
          </w:tcPr>
          <w:p w:rsidR="269C4E87" w:rsidP="00B7573F" w:rsidRDefault="58546CD6" w14:paraId="62B27DB4" w14:textId="463E8182">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1F9E82EB" w14:paraId="7E4BB87D" w14:textId="5254DB9E">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KW_03, KW_07, KW_10, KU_03, KU_07</w:t>
            </w:r>
            <w:r w:rsidRPr="2291765D" w:rsidR="5BA07D1D">
              <w:rPr>
                <w:rFonts w:asciiTheme="minorHAnsi" w:hAnsiTheme="minorHAnsi" w:cstheme="minorBidi"/>
                <w:color w:val="000000" w:themeColor="text1"/>
                <w:sz w:val="24"/>
                <w:szCs w:val="24"/>
              </w:rPr>
              <w:t>, KU_08</w:t>
            </w:r>
            <w:r w:rsidRPr="2291765D">
              <w:rPr>
                <w:rFonts w:asciiTheme="minorHAnsi" w:hAnsiTheme="minorHAnsi" w:cstheme="minorBidi"/>
                <w:color w:val="000000" w:themeColor="text1"/>
                <w:sz w:val="24"/>
                <w:szCs w:val="24"/>
              </w:rPr>
              <w:t xml:space="preserve"> </w:t>
            </w:r>
          </w:p>
        </w:tc>
        <w:tc>
          <w:tcPr>
            <w:tcW w:w="5595" w:type="dxa"/>
          </w:tcPr>
          <w:p w:rsidR="51B1F8F2" w:rsidP="269C4E87" w:rsidRDefault="51B1F8F2" w14:paraId="66F629DA" w14:textId="72B616AD">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Celem przedmiotu jest z</w:t>
            </w:r>
            <w:r w:rsidRPr="269C4E87" w:rsidR="4B4B628E">
              <w:rPr>
                <w:rFonts w:asciiTheme="minorHAnsi" w:hAnsiTheme="minorHAnsi" w:cstheme="minorBidi"/>
                <w:color w:val="0D0D0D" w:themeColor="text1" w:themeTint="F2"/>
                <w:sz w:val="24"/>
                <w:szCs w:val="24"/>
              </w:rPr>
              <w:t>apoznanie z metodami analizy danych przestrzennych w szczególności wymiaru czasowego i przestrzennego. Zapoznanie z podstawowymi problemami i zadaniami w przetwarzaniu danych przestrzennych. Nabycie umiejętności pracy z dostępnymi narzędziami do analizy danych przestrzennych, ich modyfikacji do własnych potrzeb oraz wytwarzania. Nabycie umiejętności wykorzystania analizy danych przestrzennych w przykładowych zastosowaniach, np. wyjaśnianie zjawisk mobilnościowych, analiza wykorzystania terenu, eksploracja korelacji czasoprzestrzennych.</w:t>
            </w:r>
          </w:p>
        </w:tc>
      </w:tr>
      <w:tr w:rsidR="269C4E87" w:rsidTr="350E791C" w14:paraId="12E4782D" w14:textId="77777777">
        <w:trPr>
          <w:trHeight w:val="300"/>
          <w:jc w:val="center"/>
        </w:trPr>
        <w:tc>
          <w:tcPr>
            <w:tcW w:w="1838" w:type="dxa"/>
            <w:vMerge/>
          </w:tcPr>
          <w:p w:rsidR="003141C4" w:rsidRDefault="003141C4" w14:paraId="364E985B" w14:textId="77777777"/>
        </w:tc>
        <w:tc>
          <w:tcPr>
            <w:tcW w:w="3119" w:type="dxa"/>
          </w:tcPr>
          <w:p w:rsidR="6D98A302" w:rsidP="269C4E87" w:rsidRDefault="6D98A302" w14:paraId="625B76A7" w14:textId="35FCCEFB">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 xml:space="preserve">Projektowanie bezpiecznej architektury </w:t>
            </w:r>
            <w:r w:rsidRPr="269C4E87" w:rsidR="08B91B9D">
              <w:rPr>
                <w:rFonts w:asciiTheme="minorHAnsi" w:hAnsiTheme="minorHAnsi" w:cstheme="minorBidi"/>
                <w:color w:val="0D0D0D" w:themeColor="text1" w:themeTint="F2"/>
                <w:sz w:val="24"/>
                <w:szCs w:val="24"/>
              </w:rPr>
              <w:t xml:space="preserve">ICT </w:t>
            </w:r>
            <w:r w:rsidRPr="269C4E87">
              <w:rPr>
                <w:rFonts w:asciiTheme="minorHAnsi" w:hAnsiTheme="minorHAnsi" w:cstheme="minorBidi"/>
                <w:color w:val="0D0D0D" w:themeColor="text1" w:themeTint="F2"/>
                <w:sz w:val="24"/>
                <w:szCs w:val="24"/>
              </w:rPr>
              <w:t>(PWR TAI)</w:t>
            </w:r>
          </w:p>
        </w:tc>
        <w:tc>
          <w:tcPr>
            <w:tcW w:w="708" w:type="dxa"/>
          </w:tcPr>
          <w:p w:rsidR="269C4E87" w:rsidP="00B7573F" w:rsidRDefault="0F789DA6" w14:paraId="37206901" w14:textId="1270138F">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511606FF" w14:paraId="5D7F1CDE" w14:textId="613E7B32">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KW_02, KW_06,</w:t>
            </w:r>
            <w:r w:rsidRPr="2291765D" w:rsidR="4CA14CDA">
              <w:rPr>
                <w:rFonts w:asciiTheme="minorHAnsi" w:hAnsiTheme="minorHAnsi" w:cstheme="minorBidi"/>
                <w:color w:val="000000" w:themeColor="text1"/>
                <w:sz w:val="24"/>
                <w:szCs w:val="24"/>
              </w:rPr>
              <w:t xml:space="preserve"> KU_06,</w:t>
            </w:r>
            <w:r w:rsidRPr="2291765D">
              <w:rPr>
                <w:rFonts w:asciiTheme="minorHAnsi" w:hAnsiTheme="minorHAnsi" w:cstheme="minorBidi"/>
                <w:color w:val="000000" w:themeColor="text1"/>
                <w:sz w:val="24"/>
                <w:szCs w:val="24"/>
              </w:rPr>
              <w:t xml:space="preserve"> </w:t>
            </w:r>
            <w:r w:rsidRPr="2291765D" w:rsidR="05E0CF8E">
              <w:rPr>
                <w:rFonts w:asciiTheme="minorHAnsi" w:hAnsiTheme="minorHAnsi" w:cstheme="minorBidi"/>
                <w:color w:val="000000" w:themeColor="text1"/>
                <w:sz w:val="24"/>
                <w:szCs w:val="24"/>
              </w:rPr>
              <w:t xml:space="preserve">KU_09 </w:t>
            </w:r>
            <w:r w:rsidRPr="2291765D">
              <w:rPr>
                <w:rFonts w:asciiTheme="minorHAnsi" w:hAnsiTheme="minorHAnsi" w:cstheme="minorBidi"/>
                <w:color w:val="000000" w:themeColor="text1"/>
                <w:sz w:val="24"/>
                <w:szCs w:val="24"/>
              </w:rPr>
              <w:t xml:space="preserve"> </w:t>
            </w:r>
          </w:p>
        </w:tc>
        <w:tc>
          <w:tcPr>
            <w:tcW w:w="5595" w:type="dxa"/>
          </w:tcPr>
          <w:p w:rsidR="768DBCB4" w:rsidP="269C4E87" w:rsidRDefault="768DBCB4" w14:paraId="77617F79" w14:textId="24D89E2F">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 xml:space="preserve">Przedmiot ma za zadanie zapoznanie słuchaczy ze sposobami projektowania bezpiecznej architektury ICT (Information and Communication Technologies). Zapoznanie słuchaczy z wybranymi zagadnieniami związanymi ze sposobami zarządzania projektami, zasobami ludzkimi oraz modelowaniem warstwowym w </w:t>
            </w:r>
            <w:r w:rsidRPr="269C4E87">
              <w:rPr>
                <w:rFonts w:asciiTheme="minorHAnsi" w:hAnsiTheme="minorHAnsi" w:cstheme="minorBidi"/>
                <w:color w:val="0D0D0D" w:themeColor="text1" w:themeTint="F2"/>
                <w:sz w:val="24"/>
                <w:szCs w:val="24"/>
              </w:rPr>
              <w:lastRenderedPageBreak/>
              <w:t>ICT. Przygotowanie słuchaczy do praktycznej realizacji projektów ICT z wykorzystaniem metodologii zwinnych.</w:t>
            </w:r>
          </w:p>
        </w:tc>
      </w:tr>
      <w:tr w:rsidR="269C4E87" w:rsidTr="350E791C" w14:paraId="22C781D5" w14:textId="77777777">
        <w:trPr>
          <w:trHeight w:val="300"/>
          <w:jc w:val="center"/>
        </w:trPr>
        <w:tc>
          <w:tcPr>
            <w:tcW w:w="1838" w:type="dxa"/>
            <w:vMerge w:val="restart"/>
          </w:tcPr>
          <w:p w:rsidR="4E45BB28" w:rsidP="269C4E87" w:rsidRDefault="4E45BB28" w14:paraId="67C3AD74" w14:textId="18A6E0F3">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lastRenderedPageBreak/>
              <w:t>Przedmioty do wyboru II</w:t>
            </w:r>
          </w:p>
        </w:tc>
        <w:tc>
          <w:tcPr>
            <w:tcW w:w="3119" w:type="dxa"/>
          </w:tcPr>
          <w:p w:rsidR="2B6985FF" w:rsidP="269C4E87" w:rsidRDefault="2B6985FF" w14:paraId="6F74D2FA" w14:textId="709D270A">
            <w:pPr>
              <w:spacing w:line="240" w:lineRule="auto"/>
              <w:rPr>
                <w:rFonts w:asciiTheme="minorHAnsi" w:hAnsiTheme="minorHAnsi" w:cstheme="minorBidi"/>
                <w:color w:val="0D0D0D" w:themeColor="text1" w:themeTint="F2"/>
                <w:sz w:val="24"/>
                <w:szCs w:val="24"/>
              </w:rPr>
            </w:pPr>
            <w:r w:rsidRPr="00B1103F">
              <w:rPr>
                <w:rFonts w:asciiTheme="minorHAnsi" w:hAnsiTheme="minorHAnsi" w:cstheme="minorBidi"/>
                <w:color w:val="0D0D0D" w:themeColor="text1" w:themeTint="F2"/>
                <w:sz w:val="24"/>
                <w:szCs w:val="24"/>
              </w:rPr>
              <w:t>Algorytmiczna teoria decyzji (PP)</w:t>
            </w:r>
          </w:p>
        </w:tc>
        <w:tc>
          <w:tcPr>
            <w:tcW w:w="708" w:type="dxa"/>
          </w:tcPr>
          <w:p w:rsidR="269C4E87" w:rsidP="00B7573F" w:rsidRDefault="096322C8" w14:paraId="5C48C3FA" w14:textId="7F8226BF">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55ABC42C" w14:paraId="754C867A" w14:textId="14F82777">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KW_01, KW_03, KW_05, KW_07, KU_05, KU_06, KU_08, KU_10, KS_01, KS_02</w:t>
            </w:r>
          </w:p>
          <w:p w:rsidR="269C4E87" w:rsidP="2291765D" w:rsidRDefault="269C4E87" w14:paraId="5C393453" w14:textId="1310DE15">
            <w:pPr>
              <w:spacing w:line="240" w:lineRule="auto"/>
              <w:jc w:val="center"/>
              <w:rPr>
                <w:rFonts w:asciiTheme="minorHAnsi" w:hAnsiTheme="minorHAnsi" w:cstheme="minorBidi"/>
                <w:color w:val="000000" w:themeColor="text1"/>
                <w:sz w:val="24"/>
                <w:szCs w:val="24"/>
              </w:rPr>
            </w:pPr>
          </w:p>
        </w:tc>
        <w:tc>
          <w:tcPr>
            <w:tcW w:w="5595" w:type="dxa"/>
          </w:tcPr>
          <w:p w:rsidR="34660DE1" w:rsidP="269C4E87" w:rsidRDefault="34660DE1" w14:paraId="7615A0FD" w14:textId="6BB43CAB">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Ogólnym celem jest poznanie przez studentów teoretycznych i praktycznych aspektów szeroko rozumianej algorytmicznej teorii decyzji, a w szczególności nabycie zaawansowanych umiejętności z zakresu teorii gier, nabycie umiejętności wykorzystania granicznej analizy danych w problemach badania efektywności jednostek decyzyjnych, poznanie podstawowych metod optymalizacji wielokryteriowej opartych na programowaniu liniowym i algorytmach ewolucyjnych, zrozumienie zasad działania algorytmów uczenia preferencji oraz ich wykorzystania do uczenia z dużych zbiorów przykładowych decyzji.</w:t>
            </w:r>
          </w:p>
        </w:tc>
      </w:tr>
      <w:tr w:rsidR="269C4E87" w:rsidTr="350E791C" w14:paraId="30400BFC" w14:textId="77777777">
        <w:trPr>
          <w:trHeight w:val="300"/>
          <w:jc w:val="center"/>
        </w:trPr>
        <w:tc>
          <w:tcPr>
            <w:tcW w:w="1838" w:type="dxa"/>
            <w:vMerge/>
          </w:tcPr>
          <w:p w:rsidR="003141C4" w:rsidRDefault="003141C4" w14:paraId="5A82BB83" w14:textId="77777777"/>
        </w:tc>
        <w:tc>
          <w:tcPr>
            <w:tcW w:w="3119" w:type="dxa"/>
          </w:tcPr>
          <w:p w:rsidR="2B6985FF" w:rsidP="269C4E87" w:rsidRDefault="2B6985FF" w14:paraId="3806A04F" w14:textId="66BF52AF">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Fizyka i algorytmika kwantowa (PWR TAI)</w:t>
            </w:r>
          </w:p>
        </w:tc>
        <w:tc>
          <w:tcPr>
            <w:tcW w:w="708" w:type="dxa"/>
          </w:tcPr>
          <w:p w:rsidR="269C4E87" w:rsidP="00B7573F" w:rsidRDefault="558281BF" w14:paraId="091ECEBD" w14:textId="5C8A75C8">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5CFA5004" w14:paraId="73A1AD65" w14:textId="4655144B">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 xml:space="preserve">KW_03, KW_04, </w:t>
            </w:r>
            <w:r w:rsidRPr="2291765D" w:rsidR="5F50DDE4">
              <w:rPr>
                <w:rFonts w:asciiTheme="minorHAnsi" w:hAnsiTheme="minorHAnsi" w:cstheme="minorBidi"/>
                <w:color w:val="000000" w:themeColor="text1"/>
                <w:sz w:val="24"/>
                <w:szCs w:val="24"/>
              </w:rPr>
              <w:t>KU_05</w:t>
            </w:r>
          </w:p>
        </w:tc>
        <w:tc>
          <w:tcPr>
            <w:tcW w:w="5595" w:type="dxa"/>
          </w:tcPr>
          <w:p w:rsidR="47280891" w:rsidP="269C4E87" w:rsidRDefault="47280891" w14:paraId="3BBBFF65" w14:textId="19D5CBA8">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 xml:space="preserve">Celem przedmiotu jest wprowadzenie do teorii informacji kwantowej. A następnie poznanie podstaw algorytmów kwantowych, w szczególności kwantowe algorytmy faktoryzacji, </w:t>
            </w:r>
            <w:r w:rsidRPr="269C4E87" w:rsidR="7F66575E">
              <w:rPr>
                <w:rFonts w:asciiTheme="minorHAnsi" w:hAnsiTheme="minorHAnsi" w:cstheme="minorBidi"/>
                <w:color w:val="0D0D0D" w:themeColor="text1" w:themeTint="F2"/>
                <w:sz w:val="24"/>
                <w:szCs w:val="24"/>
              </w:rPr>
              <w:t>algorytm wyszukiwania kwantowego, kwantowe algorytmy kryptograficzne.</w:t>
            </w:r>
          </w:p>
        </w:tc>
      </w:tr>
      <w:tr w:rsidR="269C4E87" w:rsidTr="350E791C" w14:paraId="3CF35637" w14:textId="77777777">
        <w:trPr>
          <w:trHeight w:val="300"/>
          <w:jc w:val="center"/>
        </w:trPr>
        <w:tc>
          <w:tcPr>
            <w:tcW w:w="1838" w:type="dxa"/>
            <w:vMerge/>
          </w:tcPr>
          <w:p w:rsidR="003141C4" w:rsidRDefault="003141C4" w14:paraId="799DE08B" w14:textId="77777777"/>
        </w:tc>
        <w:tc>
          <w:tcPr>
            <w:tcW w:w="3119" w:type="dxa"/>
          </w:tcPr>
          <w:p w:rsidR="2B6985FF" w:rsidP="269C4E87" w:rsidRDefault="2B6985FF" w14:paraId="5FE16747" w14:textId="7D76775A">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Technologie dobra społecznego (PP)</w:t>
            </w:r>
          </w:p>
        </w:tc>
        <w:tc>
          <w:tcPr>
            <w:tcW w:w="708" w:type="dxa"/>
          </w:tcPr>
          <w:p w:rsidR="269C4E87" w:rsidP="00B7573F" w:rsidRDefault="558281BF" w14:paraId="5CCE7E3C" w14:textId="6E515A76">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7C7101E4" w14:paraId="29A20656" w14:textId="0397A383">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KW_01, KW_03, KW_05, KW_07, KU_05, KU_06, KU_08, KU_10, KS_01, KS_02</w:t>
            </w:r>
          </w:p>
        </w:tc>
        <w:tc>
          <w:tcPr>
            <w:tcW w:w="5595" w:type="dxa"/>
          </w:tcPr>
          <w:p w:rsidR="1CDD8834" w:rsidP="6907C233" w:rsidRDefault="490CF6ED" w14:paraId="5325463C" w14:textId="2741F652">
            <w:pPr>
              <w:spacing w:line="240" w:lineRule="auto"/>
              <w:jc w:val="both"/>
              <w:rPr>
                <w:rFonts w:asciiTheme="minorHAnsi" w:hAnsiTheme="minorHAnsi" w:cstheme="minorBidi"/>
                <w:color w:val="0D0D0D" w:themeColor="text1" w:themeTint="F2"/>
                <w:sz w:val="24"/>
                <w:szCs w:val="24"/>
              </w:rPr>
            </w:pPr>
            <w:r w:rsidRPr="6907C233">
              <w:rPr>
                <w:rFonts w:asciiTheme="minorHAnsi" w:hAnsiTheme="minorHAnsi" w:cstheme="minorBidi"/>
                <w:color w:val="0D0D0D" w:themeColor="text1" w:themeTint="F2"/>
                <w:sz w:val="24"/>
                <w:szCs w:val="24"/>
              </w:rPr>
              <w:t>Głównym celem przedmiotu jest p</w:t>
            </w:r>
            <w:del w:author="Marcin Piątkowski (martinp)" w:date="2023-11-22T19:41:00Z" w:id="31">
              <w:r w:rsidRPr="6907C233" w:rsidDel="490CF6ED" w:rsidR="1CDD8834">
                <w:rPr>
                  <w:rFonts w:asciiTheme="minorHAnsi" w:hAnsiTheme="minorHAnsi" w:cstheme="minorBidi"/>
                  <w:color w:val="0D0D0D" w:themeColor="text1" w:themeTint="F2"/>
                  <w:sz w:val="24"/>
                  <w:szCs w:val="24"/>
                </w:rPr>
                <w:delText>rzebudzenie</w:delText>
              </w:r>
            </w:del>
            <w:ins w:author="Marcin Piątkowski (martinp)" w:date="2023-11-22T19:41:00Z" w:id="32">
              <w:r w:rsidRPr="6907C233" w:rsidR="773CED1A">
                <w:rPr>
                  <w:rFonts w:asciiTheme="minorHAnsi" w:hAnsiTheme="minorHAnsi" w:cstheme="minorBidi"/>
                  <w:color w:val="0D0D0D" w:themeColor="text1" w:themeTint="F2"/>
                  <w:sz w:val="24"/>
                  <w:szCs w:val="24"/>
                </w:rPr>
                <w:t>obudzenie</w:t>
              </w:r>
            </w:ins>
            <w:r w:rsidRPr="6907C233">
              <w:rPr>
                <w:rFonts w:asciiTheme="minorHAnsi" w:hAnsiTheme="minorHAnsi" w:cstheme="minorBidi"/>
                <w:color w:val="0D0D0D" w:themeColor="text1" w:themeTint="F2"/>
                <w:sz w:val="24"/>
                <w:szCs w:val="24"/>
              </w:rPr>
              <w:t xml:space="preserve"> w studencie ducha społecznej przedsiębiorczości oraz dostarczenie mu wiedzy i kompetencji do realizacji produktów cyfrowych lub inicjatyw wspomaganych narzędziami cyfrowymi, których celem jest ogólnie pojęte dobro społeczne. W pierwszej części zajęć student poznaje techniki szybkiego przyswajania wiedzy domenowej. Dalsza </w:t>
            </w:r>
            <w:r w:rsidRPr="6907C233">
              <w:rPr>
                <w:rFonts w:asciiTheme="minorHAnsi" w:hAnsiTheme="minorHAnsi" w:cstheme="minorBidi"/>
                <w:color w:val="0D0D0D" w:themeColor="text1" w:themeTint="F2"/>
                <w:sz w:val="24"/>
                <w:szCs w:val="24"/>
              </w:rPr>
              <w:lastRenderedPageBreak/>
              <w:t>część zajęć oparta jest o studia przypadków rozwiązywania konkretnych problemów społecznych.</w:t>
            </w:r>
          </w:p>
        </w:tc>
      </w:tr>
      <w:tr w:rsidR="269C4E87" w:rsidTr="350E791C" w14:paraId="04D63FB8" w14:textId="77777777">
        <w:trPr>
          <w:trHeight w:val="300"/>
          <w:jc w:val="center"/>
        </w:trPr>
        <w:tc>
          <w:tcPr>
            <w:tcW w:w="1838" w:type="dxa"/>
            <w:vMerge/>
          </w:tcPr>
          <w:p w:rsidR="003141C4" w:rsidRDefault="003141C4" w14:paraId="4E995BC1" w14:textId="77777777"/>
        </w:tc>
        <w:tc>
          <w:tcPr>
            <w:tcW w:w="3119" w:type="dxa"/>
          </w:tcPr>
          <w:p w:rsidR="007C59C5" w:rsidP="269C4E87" w:rsidRDefault="007C59C5" w14:paraId="53F9D290" w14:textId="287E5E5F">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Matematyczne podstawy sztucznej inteligencji i cyberbezpieczeństwa (UAM SI)</w:t>
            </w:r>
          </w:p>
        </w:tc>
        <w:tc>
          <w:tcPr>
            <w:tcW w:w="708" w:type="dxa"/>
          </w:tcPr>
          <w:p w:rsidR="269C4E87" w:rsidP="00B7573F" w:rsidRDefault="03137044" w14:paraId="57281139" w14:textId="24BF2BFC">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72508C8E" w14:paraId="2CB7549C" w14:textId="25481BD0">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KW_03, KW_04, KW_07, KU_01, KU_02, KU_04, KU_05, KU_07, KU_10, KU_11, KU_14, KS_03,</w:t>
            </w:r>
          </w:p>
          <w:p w:rsidR="269C4E87" w:rsidP="2291765D" w:rsidRDefault="269C4E87" w14:paraId="1016669B" w14:textId="472CACF8">
            <w:pPr>
              <w:spacing w:line="240" w:lineRule="auto"/>
              <w:jc w:val="center"/>
              <w:rPr>
                <w:rFonts w:asciiTheme="minorHAnsi" w:hAnsiTheme="minorHAnsi" w:cstheme="minorBidi"/>
                <w:color w:val="000000" w:themeColor="text1"/>
                <w:sz w:val="24"/>
                <w:szCs w:val="24"/>
              </w:rPr>
            </w:pPr>
          </w:p>
        </w:tc>
        <w:tc>
          <w:tcPr>
            <w:tcW w:w="5595" w:type="dxa"/>
          </w:tcPr>
          <w:p w:rsidR="269C4E87" w:rsidP="4386EC74" w:rsidRDefault="7A207CD9" w14:paraId="562F5BC5" w14:textId="0A558107">
            <w:pPr>
              <w:spacing w:line="240" w:lineRule="auto"/>
              <w:jc w:val="both"/>
              <w:rPr>
                <w:rFonts w:asciiTheme="minorHAnsi" w:hAnsiTheme="minorHAnsi" w:cstheme="minorBidi"/>
                <w:color w:val="000000" w:themeColor="text1"/>
                <w:sz w:val="24"/>
                <w:szCs w:val="24"/>
              </w:rPr>
            </w:pPr>
            <w:r w:rsidRPr="4386EC74">
              <w:rPr>
                <w:rFonts w:asciiTheme="minorHAnsi" w:hAnsiTheme="minorHAnsi" w:cstheme="minorBidi"/>
                <w:color w:val="000000" w:themeColor="text1"/>
                <w:sz w:val="24"/>
                <w:szCs w:val="24"/>
              </w:rPr>
              <w:t>Celem przedmiotu jest przygotowanie aparatu pojęciowego z algebry liniowej, rachunku prawdopodobieństwa oraz statystyki matematycznej potrzebnych do wykonywania praktycznych obliczeń związanych z uczeniem maszynowym i cyberbezpieczeństwem. Następnie nabycie umiejętności testowania przedstawionych algorytmów na zbiorach danych i optymalizacji ich działania. oraz poznanie metod sformułowania zadanego problemu jako zagadnienia optymalizacji i znalezienie jego rozwiązania i nabycie umiejętności wyboru właściwego algorytmu w celu rozwiązania problemu optymalizacyjnego.</w:t>
            </w:r>
          </w:p>
        </w:tc>
      </w:tr>
      <w:tr w:rsidR="269C4E87" w:rsidTr="350E791C" w14:paraId="339CB88F" w14:textId="77777777">
        <w:trPr>
          <w:trHeight w:val="300"/>
          <w:jc w:val="center"/>
        </w:trPr>
        <w:tc>
          <w:tcPr>
            <w:tcW w:w="1838" w:type="dxa"/>
            <w:vMerge w:val="restart"/>
          </w:tcPr>
          <w:p w:rsidRPr="0024366B" w:rsidR="4E45BB28" w:rsidP="269C4E87" w:rsidRDefault="4E45BB28" w14:paraId="2D2756F9" w14:textId="222E5C23">
            <w:pPr>
              <w:spacing w:line="240" w:lineRule="auto"/>
              <w:rPr>
                <w:rFonts w:asciiTheme="minorHAnsi" w:hAnsiTheme="minorHAnsi" w:cstheme="minorBidi"/>
                <w:color w:val="0D0D0D" w:themeColor="text1" w:themeTint="F2"/>
                <w:sz w:val="24"/>
                <w:szCs w:val="24"/>
              </w:rPr>
            </w:pPr>
            <w:r w:rsidRPr="0024366B">
              <w:rPr>
                <w:rFonts w:asciiTheme="minorHAnsi" w:hAnsiTheme="minorHAnsi" w:cstheme="minorBidi"/>
                <w:color w:val="0D0D0D" w:themeColor="text1" w:themeTint="F2"/>
                <w:sz w:val="24"/>
                <w:szCs w:val="24"/>
              </w:rPr>
              <w:t>Przedmioty do wyboru III</w:t>
            </w:r>
          </w:p>
        </w:tc>
        <w:tc>
          <w:tcPr>
            <w:tcW w:w="3119" w:type="dxa"/>
          </w:tcPr>
          <w:p w:rsidRPr="0024366B" w:rsidR="0E6B8764" w:rsidP="269C4E87" w:rsidRDefault="0E6B8764" w14:paraId="6663D771" w14:textId="7AA55BDB">
            <w:pPr>
              <w:spacing w:line="240" w:lineRule="auto"/>
              <w:rPr>
                <w:rFonts w:asciiTheme="minorHAnsi" w:hAnsiTheme="minorHAnsi" w:cstheme="minorBidi"/>
                <w:color w:val="0D0D0D" w:themeColor="text1" w:themeTint="F2"/>
                <w:sz w:val="24"/>
                <w:szCs w:val="24"/>
              </w:rPr>
            </w:pPr>
            <w:r w:rsidRPr="0024366B">
              <w:rPr>
                <w:rFonts w:asciiTheme="minorHAnsi" w:hAnsiTheme="minorHAnsi" w:cstheme="minorBidi"/>
                <w:color w:val="0D0D0D" w:themeColor="text1" w:themeTint="F2"/>
                <w:sz w:val="24"/>
                <w:szCs w:val="24"/>
              </w:rPr>
              <w:t>Eksploracja procesów biznesowych (PP)</w:t>
            </w:r>
          </w:p>
        </w:tc>
        <w:tc>
          <w:tcPr>
            <w:tcW w:w="708" w:type="dxa"/>
          </w:tcPr>
          <w:p w:rsidR="269C4E87" w:rsidP="00B7573F" w:rsidRDefault="4BB9782D" w14:paraId="2616FE14" w14:textId="2DD702C8">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4</w:t>
            </w:r>
          </w:p>
        </w:tc>
        <w:tc>
          <w:tcPr>
            <w:tcW w:w="1985" w:type="dxa"/>
          </w:tcPr>
          <w:p w:rsidR="269C4E87" w:rsidP="2291765D" w:rsidRDefault="2F4F07A6" w14:paraId="5B5694AD" w14:textId="20081159">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KW_01, KW_03, KW_07, KU_05, KU_06, KU_08, KS_01, KS_02</w:t>
            </w:r>
          </w:p>
          <w:p w:rsidR="269C4E87" w:rsidP="2291765D" w:rsidRDefault="269C4E87" w14:paraId="5B104D73" w14:textId="43270148">
            <w:pPr>
              <w:spacing w:line="240" w:lineRule="auto"/>
              <w:jc w:val="center"/>
              <w:rPr>
                <w:rFonts w:asciiTheme="minorHAnsi" w:hAnsiTheme="minorHAnsi" w:cstheme="minorBidi"/>
                <w:color w:val="000000" w:themeColor="text1"/>
                <w:sz w:val="24"/>
                <w:szCs w:val="24"/>
              </w:rPr>
            </w:pPr>
          </w:p>
        </w:tc>
        <w:tc>
          <w:tcPr>
            <w:tcW w:w="5595" w:type="dxa"/>
          </w:tcPr>
          <w:p w:rsidR="686A86D5" w:rsidP="6907C233" w:rsidRDefault="6D65CC6E" w14:paraId="7E1B739F" w14:textId="48220EA5">
            <w:pPr>
              <w:spacing w:line="240" w:lineRule="auto"/>
              <w:jc w:val="both"/>
              <w:rPr>
                <w:rFonts w:asciiTheme="minorHAnsi" w:hAnsiTheme="minorHAnsi" w:cstheme="minorBidi"/>
                <w:color w:val="000000" w:themeColor="text1"/>
                <w:sz w:val="24"/>
                <w:szCs w:val="24"/>
              </w:rPr>
            </w:pPr>
            <w:r w:rsidRPr="6907C233">
              <w:rPr>
                <w:rFonts w:asciiTheme="minorHAnsi" w:hAnsiTheme="minorHAnsi" w:cstheme="minorBidi"/>
                <w:color w:val="000000" w:themeColor="text1"/>
                <w:sz w:val="24"/>
                <w:szCs w:val="24"/>
              </w:rPr>
              <w:t xml:space="preserve">Celem </w:t>
            </w:r>
            <w:ins w:author="Marcin Piątkowski (martinp)" w:date="2023-11-22T19:43:00Z" w:id="33">
              <w:r w:rsidRPr="6907C233" w:rsidR="435F8C0A">
                <w:rPr>
                  <w:rFonts w:asciiTheme="minorHAnsi" w:hAnsiTheme="minorHAnsi" w:cstheme="minorBidi"/>
                  <w:color w:val="000000" w:themeColor="text1"/>
                  <w:sz w:val="24"/>
                  <w:szCs w:val="24"/>
                </w:rPr>
                <w:t xml:space="preserve">przedmiotu </w:t>
              </w:r>
            </w:ins>
            <w:r w:rsidRPr="6907C233">
              <w:rPr>
                <w:rFonts w:asciiTheme="minorHAnsi" w:hAnsiTheme="minorHAnsi" w:cstheme="minorBidi"/>
                <w:color w:val="000000" w:themeColor="text1"/>
                <w:sz w:val="24"/>
                <w:szCs w:val="24"/>
              </w:rPr>
              <w:t>jest przekazanie studentom podstawowej wiedzy dotyczącej wykorzystania narzędzi modelowania, zarządzania wykonaniem i analizy przebiegu procesów biznesowych.</w:t>
            </w:r>
            <w:r w:rsidRPr="6907C233" w:rsidR="51B18F42">
              <w:rPr>
                <w:rFonts w:asciiTheme="minorHAnsi" w:hAnsiTheme="minorHAnsi" w:cstheme="minorBidi"/>
                <w:color w:val="000000" w:themeColor="text1"/>
                <w:sz w:val="24"/>
                <w:szCs w:val="24"/>
              </w:rPr>
              <w:t xml:space="preserve"> </w:t>
            </w:r>
            <w:r w:rsidRPr="6907C233">
              <w:rPr>
                <w:rFonts w:asciiTheme="minorHAnsi" w:hAnsiTheme="minorHAnsi" w:cstheme="minorBidi"/>
                <w:color w:val="000000" w:themeColor="text1"/>
                <w:sz w:val="24"/>
                <w:szCs w:val="24"/>
              </w:rPr>
              <w:t>Rozwijanie u studentów umiejętności rozwiązywania problemów dotyczących projektowania i odkrywania z dzienników zdarzeń procesów biznesowych w ramach technologii stosowanych w biznesie.</w:t>
            </w:r>
            <w:r w:rsidRPr="6907C233" w:rsidR="27578070">
              <w:rPr>
                <w:rFonts w:asciiTheme="minorHAnsi" w:hAnsiTheme="minorHAnsi" w:cstheme="minorBidi"/>
                <w:color w:val="000000" w:themeColor="text1"/>
                <w:sz w:val="24"/>
                <w:szCs w:val="24"/>
              </w:rPr>
              <w:t xml:space="preserve"> </w:t>
            </w:r>
            <w:r w:rsidRPr="6907C233">
              <w:rPr>
                <w:rFonts w:asciiTheme="minorHAnsi" w:hAnsiTheme="minorHAnsi" w:cstheme="minorBidi"/>
                <w:color w:val="000000" w:themeColor="text1"/>
                <w:sz w:val="24"/>
                <w:szCs w:val="24"/>
              </w:rPr>
              <w:t xml:space="preserve">Rozwijanie u studentów umiejętności diagnostyki pracy i usprawniania procesów biznesowych z użyciem narzędzi stosowanych w biznesie. Kształtowanie u studentów umiejętności zdolności myślenia analitycznego, </w:t>
            </w:r>
            <w:r w:rsidRPr="6907C233">
              <w:rPr>
                <w:rFonts w:asciiTheme="minorHAnsi" w:hAnsiTheme="minorHAnsi" w:cstheme="minorBidi"/>
                <w:color w:val="000000" w:themeColor="text1"/>
                <w:sz w:val="24"/>
                <w:szCs w:val="24"/>
              </w:rPr>
              <w:lastRenderedPageBreak/>
              <w:t>wnioskowania na podstawie obserwacji i modeli analitycznych.</w:t>
            </w:r>
          </w:p>
        </w:tc>
      </w:tr>
      <w:tr w:rsidR="269C4E87" w:rsidTr="350E791C" w14:paraId="6EDBFEE9" w14:textId="77777777">
        <w:trPr>
          <w:trHeight w:val="300"/>
          <w:jc w:val="center"/>
        </w:trPr>
        <w:tc>
          <w:tcPr>
            <w:tcW w:w="1838" w:type="dxa"/>
            <w:vMerge/>
          </w:tcPr>
          <w:p w:rsidR="003141C4" w:rsidRDefault="003141C4" w14:paraId="2927C9A2" w14:textId="77777777"/>
        </w:tc>
        <w:tc>
          <w:tcPr>
            <w:tcW w:w="3119" w:type="dxa"/>
          </w:tcPr>
          <w:p w:rsidRPr="00B1103F" w:rsidR="0E6B8764" w:rsidP="269C4E87" w:rsidRDefault="0E6B8764" w14:paraId="71A3C05A" w14:textId="0361CFA0">
            <w:pPr>
              <w:spacing w:line="240" w:lineRule="auto"/>
              <w:rPr>
                <w:rFonts w:asciiTheme="minorHAnsi" w:hAnsiTheme="minorHAnsi" w:cstheme="minorBidi"/>
                <w:color w:val="0D0D0D" w:themeColor="text1" w:themeTint="F2"/>
                <w:sz w:val="24"/>
                <w:szCs w:val="24"/>
              </w:rPr>
            </w:pPr>
            <w:r w:rsidRPr="00B1103F">
              <w:rPr>
                <w:rFonts w:asciiTheme="minorHAnsi" w:hAnsiTheme="minorHAnsi" w:cstheme="minorBidi"/>
                <w:color w:val="0D0D0D" w:themeColor="text1" w:themeTint="F2"/>
                <w:sz w:val="24"/>
                <w:szCs w:val="24"/>
              </w:rPr>
              <w:t>Sztuczna inteligencja w informatyce biomedycznej (PP)</w:t>
            </w:r>
          </w:p>
        </w:tc>
        <w:tc>
          <w:tcPr>
            <w:tcW w:w="708" w:type="dxa"/>
          </w:tcPr>
          <w:p w:rsidR="269C4E87" w:rsidP="00B7573F" w:rsidRDefault="36DFF44C" w14:paraId="2293CBBE" w14:textId="47CD81BF">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4</w:t>
            </w:r>
          </w:p>
        </w:tc>
        <w:tc>
          <w:tcPr>
            <w:tcW w:w="1985" w:type="dxa"/>
          </w:tcPr>
          <w:p w:rsidR="269C4E87" w:rsidP="2291765D" w:rsidRDefault="40F84B58" w14:paraId="5349405C" w14:textId="20081159">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KW_01, KW_03, KW_07, KU_05, KU_06, KU_08, KS_01, KS_02</w:t>
            </w:r>
          </w:p>
          <w:p w:rsidR="269C4E87" w:rsidP="2291765D" w:rsidRDefault="269C4E87" w14:paraId="16C1DAD9" w14:textId="16BBF55E">
            <w:pPr>
              <w:spacing w:line="240" w:lineRule="auto"/>
              <w:jc w:val="center"/>
              <w:rPr>
                <w:rFonts w:asciiTheme="minorHAnsi" w:hAnsiTheme="minorHAnsi" w:cstheme="minorBidi"/>
                <w:color w:val="000000" w:themeColor="text1"/>
                <w:sz w:val="24"/>
                <w:szCs w:val="24"/>
              </w:rPr>
            </w:pPr>
          </w:p>
        </w:tc>
        <w:tc>
          <w:tcPr>
            <w:tcW w:w="5595" w:type="dxa"/>
          </w:tcPr>
          <w:p w:rsidR="79AE8FFC" w:rsidP="6907C233" w:rsidRDefault="5E963DF5" w14:paraId="5377EA6A" w14:textId="35FF021E">
            <w:pPr>
              <w:spacing w:line="240" w:lineRule="auto"/>
              <w:jc w:val="both"/>
              <w:rPr>
                <w:rFonts w:asciiTheme="minorHAnsi" w:hAnsiTheme="minorHAnsi" w:cstheme="minorBidi"/>
                <w:color w:val="0D0D0D" w:themeColor="text1" w:themeTint="F2"/>
                <w:sz w:val="24"/>
                <w:szCs w:val="24"/>
              </w:rPr>
            </w:pPr>
            <w:r w:rsidRPr="6907C233">
              <w:rPr>
                <w:rFonts w:asciiTheme="minorHAnsi" w:hAnsiTheme="minorHAnsi" w:cstheme="minorBidi"/>
                <w:color w:val="0D0D0D" w:themeColor="text1" w:themeTint="F2"/>
                <w:sz w:val="24"/>
                <w:szCs w:val="24"/>
              </w:rPr>
              <w:t>Celem</w:t>
            </w:r>
            <w:ins w:author="Marcin Piątkowski (martinp)" w:date="2023-11-22T19:44:00Z" w:id="34">
              <w:r w:rsidRPr="6907C233" w:rsidR="50DFB16B">
                <w:rPr>
                  <w:rFonts w:asciiTheme="minorHAnsi" w:hAnsiTheme="minorHAnsi" w:cstheme="minorBidi"/>
                  <w:color w:val="0D0D0D" w:themeColor="text1" w:themeTint="F2"/>
                  <w:sz w:val="24"/>
                  <w:szCs w:val="24"/>
                </w:rPr>
                <w:t xml:space="preserve"> przedmiotu</w:t>
              </w:r>
            </w:ins>
            <w:r w:rsidRPr="6907C233">
              <w:rPr>
                <w:rFonts w:asciiTheme="minorHAnsi" w:hAnsiTheme="minorHAnsi" w:cstheme="minorBidi"/>
                <w:color w:val="0D0D0D" w:themeColor="text1" w:themeTint="F2"/>
                <w:sz w:val="24"/>
                <w:szCs w:val="24"/>
              </w:rPr>
              <w:t xml:space="preserve"> jest zapoznanie studenta z metodami sztucznej inteligencji, które znajdują zastosowanie podczas rozwiązywania szeregu problemów wywodzących się z dziedziny informatyki biomedycznej wymagających specjalizowanej analizy danych biologicznych i medycznych, reprezentacji odkrytej wiedzy w formie złożonych modeli oraz wyjaśniania działania tych modeli oraz ich implementacji w środowiskach programistycznych. Dalej student poznaje metody przeprowadzania eksperymentów obliczeniowych z zakresu bioinformatyki.</w:t>
            </w:r>
          </w:p>
        </w:tc>
      </w:tr>
      <w:tr w:rsidR="269C4E87" w:rsidTr="350E791C" w14:paraId="5EB53D40" w14:textId="77777777">
        <w:trPr>
          <w:trHeight w:val="300"/>
          <w:jc w:val="center"/>
        </w:trPr>
        <w:tc>
          <w:tcPr>
            <w:tcW w:w="1838" w:type="dxa"/>
            <w:vMerge/>
          </w:tcPr>
          <w:p w:rsidR="003141C4" w:rsidRDefault="003141C4" w14:paraId="5366032A" w14:textId="77777777"/>
        </w:tc>
        <w:tc>
          <w:tcPr>
            <w:tcW w:w="3119" w:type="dxa"/>
          </w:tcPr>
          <w:p w:rsidRPr="00B1103F" w:rsidR="0E6B8764" w:rsidP="269C4E87" w:rsidRDefault="0E6B8764" w14:paraId="17CB8F62" w14:textId="6968F9D5">
            <w:pPr>
              <w:spacing w:line="240" w:lineRule="auto"/>
              <w:rPr>
                <w:rFonts w:asciiTheme="minorHAnsi" w:hAnsiTheme="minorHAnsi" w:cstheme="minorBidi"/>
                <w:color w:val="0D0D0D" w:themeColor="text1" w:themeTint="F2"/>
                <w:sz w:val="24"/>
                <w:szCs w:val="24"/>
              </w:rPr>
            </w:pPr>
            <w:r w:rsidRPr="00B1103F">
              <w:rPr>
                <w:rFonts w:asciiTheme="minorHAnsi" w:hAnsiTheme="minorHAnsi" w:cstheme="minorBidi"/>
                <w:color w:val="0D0D0D" w:themeColor="text1" w:themeTint="F2"/>
                <w:sz w:val="24"/>
                <w:szCs w:val="24"/>
              </w:rPr>
              <w:t>Analiza danych sieciowych (PWR TAI)</w:t>
            </w:r>
          </w:p>
        </w:tc>
        <w:tc>
          <w:tcPr>
            <w:tcW w:w="708" w:type="dxa"/>
          </w:tcPr>
          <w:p w:rsidR="269C4E87" w:rsidP="00B7573F" w:rsidRDefault="0FBC8DA9" w14:paraId="683A9317" w14:textId="02A4285B">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4</w:t>
            </w:r>
          </w:p>
        </w:tc>
        <w:tc>
          <w:tcPr>
            <w:tcW w:w="1985" w:type="dxa"/>
          </w:tcPr>
          <w:p w:rsidR="269C4E87" w:rsidP="2291765D" w:rsidRDefault="6E247B06" w14:paraId="55994636" w14:textId="79550953">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KW_03, KW_05, KU_01, KU_05, KU_06</w:t>
            </w:r>
          </w:p>
        </w:tc>
        <w:tc>
          <w:tcPr>
            <w:tcW w:w="5595" w:type="dxa"/>
          </w:tcPr>
          <w:p w:rsidR="08B76002" w:rsidP="269C4E87" w:rsidRDefault="08B76002" w14:paraId="452E17F8" w14:textId="7ACEF2B6">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Celem przedmiotu jest nabycie wiedzy w zakresie modelowania systemów i interpretowania ich własności grafowych w celu optymalizacji zadanej funkcji celu oraz poznanie pojęć i podstawowych faktów teorii grafów i nabycie umiejętności interpretowania praktycznych zagadnień z dziedziny badań operacyjnych przy pomocy teorii grafów.</w:t>
            </w:r>
          </w:p>
        </w:tc>
      </w:tr>
      <w:tr w:rsidR="269C4E87" w:rsidTr="350E791C" w14:paraId="7BEEC391" w14:textId="77777777">
        <w:trPr>
          <w:trHeight w:val="300"/>
          <w:jc w:val="center"/>
        </w:trPr>
        <w:tc>
          <w:tcPr>
            <w:tcW w:w="1838" w:type="dxa"/>
            <w:vMerge w:val="restart"/>
          </w:tcPr>
          <w:p w:rsidR="4E45BB28" w:rsidP="269C4E87" w:rsidRDefault="4E45BB28" w14:paraId="62FB7A02" w14:textId="32ECD6A5">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Przedmioty do wyboru IV</w:t>
            </w:r>
          </w:p>
        </w:tc>
        <w:tc>
          <w:tcPr>
            <w:tcW w:w="3119" w:type="dxa"/>
          </w:tcPr>
          <w:p w:rsidR="1881A15F" w:rsidP="269C4E87" w:rsidRDefault="1881A15F" w14:paraId="5C90152F" w14:textId="5A741A8D">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AI w grach (PWR TAI)</w:t>
            </w:r>
          </w:p>
        </w:tc>
        <w:tc>
          <w:tcPr>
            <w:tcW w:w="708" w:type="dxa"/>
          </w:tcPr>
          <w:p w:rsidR="269C4E87" w:rsidP="00B7573F" w:rsidRDefault="33C60155" w14:paraId="1D8C6CA1" w14:textId="55F6F4E0">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2</w:t>
            </w:r>
          </w:p>
        </w:tc>
        <w:tc>
          <w:tcPr>
            <w:tcW w:w="1985" w:type="dxa"/>
          </w:tcPr>
          <w:p w:rsidR="269C4E87" w:rsidP="2291765D" w:rsidRDefault="6EA8AD28" w14:paraId="2E62DDEC" w14:textId="569F8634">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KW_03, KW_04, KU_05, KU_10</w:t>
            </w:r>
          </w:p>
        </w:tc>
        <w:tc>
          <w:tcPr>
            <w:tcW w:w="5595" w:type="dxa"/>
          </w:tcPr>
          <w:p w:rsidR="693A4C18" w:rsidP="269C4E87" w:rsidRDefault="693A4C18" w14:paraId="7DA9C1AA" w14:textId="0AB87FC7">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 xml:space="preserve">Celem przedmiotu jest nabycie wiedzy z zakresu powszechnego wykorzystania sztucznej inteligencji w grach komputerowych, tj. maszyny stanów, algorytmy znajdowania najkrótszej ścieżki oraz Monte-Carlo Tree Search (MTCS). Nabycie wiedzy z zakresu wykorzystania algorytmów uczących się w zadaniu optymalizacji zachowań gracza komputerowego i tworzenia </w:t>
            </w:r>
            <w:r w:rsidRPr="269C4E87">
              <w:rPr>
                <w:rFonts w:asciiTheme="minorHAnsi" w:hAnsiTheme="minorHAnsi" w:cstheme="minorBidi"/>
                <w:color w:val="0D0D0D" w:themeColor="text1" w:themeTint="F2"/>
                <w:sz w:val="24"/>
                <w:szCs w:val="24"/>
              </w:rPr>
              <w:lastRenderedPageBreak/>
              <w:t>zaawansowanych botów do gier. Zaimplementowanie własnego algorytmu kontrolującego gracza komputerowego w grze strategicznej Starcraft 2.</w:t>
            </w:r>
          </w:p>
        </w:tc>
      </w:tr>
      <w:tr w:rsidR="269C4E87" w:rsidTr="350E791C" w14:paraId="21348E27" w14:textId="77777777">
        <w:trPr>
          <w:trHeight w:val="300"/>
          <w:jc w:val="center"/>
        </w:trPr>
        <w:tc>
          <w:tcPr>
            <w:tcW w:w="1838" w:type="dxa"/>
            <w:vMerge/>
          </w:tcPr>
          <w:p w:rsidR="003141C4" w:rsidRDefault="003141C4" w14:paraId="4C36ED07" w14:textId="77777777"/>
        </w:tc>
        <w:tc>
          <w:tcPr>
            <w:tcW w:w="3119" w:type="dxa"/>
          </w:tcPr>
          <w:p w:rsidR="1881A15F" w:rsidP="269C4E87" w:rsidRDefault="1881A15F" w14:paraId="09431774" w14:textId="5A1C1AD9">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Gry kombinatoryczne (UAM SI)</w:t>
            </w:r>
          </w:p>
        </w:tc>
        <w:tc>
          <w:tcPr>
            <w:tcW w:w="708" w:type="dxa"/>
          </w:tcPr>
          <w:p w:rsidR="269C4E87" w:rsidP="00B7573F" w:rsidRDefault="33C60155" w14:paraId="120E7628" w14:textId="2AA3C434">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2</w:t>
            </w:r>
          </w:p>
        </w:tc>
        <w:tc>
          <w:tcPr>
            <w:tcW w:w="1985" w:type="dxa"/>
          </w:tcPr>
          <w:p w:rsidR="269C4E87" w:rsidP="2291765D" w:rsidRDefault="36D7D602" w14:paraId="289A819E" w14:textId="7072AF84">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KW_04, KU_05, KU_</w:t>
            </w:r>
            <w:r w:rsidRPr="2291765D" w:rsidR="677C9FFC">
              <w:rPr>
                <w:rFonts w:asciiTheme="minorHAnsi" w:hAnsiTheme="minorHAnsi" w:cstheme="minorBidi"/>
                <w:color w:val="0D0D0D" w:themeColor="text1" w:themeTint="F2"/>
                <w:sz w:val="24"/>
                <w:szCs w:val="24"/>
              </w:rPr>
              <w:t>10</w:t>
            </w:r>
            <w:r w:rsidRPr="2291765D">
              <w:rPr>
                <w:rFonts w:asciiTheme="minorHAnsi" w:hAnsiTheme="minorHAnsi" w:cstheme="minorBidi"/>
                <w:color w:val="0D0D0D" w:themeColor="text1" w:themeTint="F2"/>
                <w:sz w:val="24"/>
                <w:szCs w:val="24"/>
              </w:rPr>
              <w:t>, KS_03,</w:t>
            </w:r>
          </w:p>
          <w:p w:rsidR="269C4E87" w:rsidP="2291765D" w:rsidRDefault="269C4E87" w14:paraId="3B7F9600" w14:textId="0AF3E79F">
            <w:pPr>
              <w:spacing w:line="240" w:lineRule="auto"/>
              <w:jc w:val="center"/>
              <w:rPr>
                <w:rFonts w:asciiTheme="minorHAnsi" w:hAnsiTheme="minorHAnsi" w:cstheme="minorBidi"/>
                <w:color w:val="000000" w:themeColor="text1"/>
                <w:sz w:val="24"/>
                <w:szCs w:val="24"/>
              </w:rPr>
            </w:pPr>
          </w:p>
        </w:tc>
        <w:tc>
          <w:tcPr>
            <w:tcW w:w="5595" w:type="dxa"/>
          </w:tcPr>
          <w:p w:rsidR="269C4E87" w:rsidP="4386EC74" w:rsidRDefault="6AE09F9D" w14:paraId="1068E7F6" w14:textId="4A2E40DA">
            <w:pPr>
              <w:spacing w:line="240" w:lineRule="auto"/>
              <w:jc w:val="both"/>
              <w:rPr>
                <w:rFonts w:asciiTheme="minorHAnsi" w:hAnsiTheme="minorHAnsi" w:cstheme="minorBidi"/>
                <w:color w:val="000000" w:themeColor="text1"/>
                <w:sz w:val="24"/>
                <w:szCs w:val="24"/>
              </w:rPr>
            </w:pPr>
            <w:r w:rsidRPr="4386EC74">
              <w:rPr>
                <w:rFonts w:asciiTheme="minorHAnsi" w:hAnsiTheme="minorHAnsi" w:cstheme="minorBidi"/>
                <w:color w:val="000000" w:themeColor="text1"/>
                <w:sz w:val="24"/>
                <w:szCs w:val="24"/>
              </w:rPr>
              <w:t>Celem przedmiotu jest rozwój kreatywności w poszukiwaniu rozwiązań złożonych algorytmicznie problemów związanych z grami dwuosobowymi z pełną informacją oraz doskonalenie przeprowadzania rozumowań analitycznych i syntetycznych, w tym zdolności oceny poprawności rozumowań i dostrzeganie związków między grami towarzyskimi a zagadnieniami złożoności obliczeniowej algorytmów.</w:t>
            </w:r>
          </w:p>
        </w:tc>
      </w:tr>
      <w:tr w:rsidR="269C4E87" w:rsidTr="350E791C" w14:paraId="56B218D8" w14:textId="77777777">
        <w:trPr>
          <w:trHeight w:val="300"/>
          <w:jc w:val="center"/>
        </w:trPr>
        <w:tc>
          <w:tcPr>
            <w:tcW w:w="1838" w:type="dxa"/>
            <w:vMerge/>
          </w:tcPr>
          <w:p w:rsidR="003141C4" w:rsidRDefault="003141C4" w14:paraId="00168716" w14:textId="77777777"/>
        </w:tc>
        <w:tc>
          <w:tcPr>
            <w:tcW w:w="3119" w:type="dxa"/>
          </w:tcPr>
          <w:p w:rsidR="0DD1B5E0" w:rsidP="269C4E87" w:rsidRDefault="0DD1B5E0" w14:paraId="382AAF10" w14:textId="6B3E1D75">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Cyberbezpieczeństwo (PP)</w:t>
            </w:r>
          </w:p>
        </w:tc>
        <w:tc>
          <w:tcPr>
            <w:tcW w:w="708" w:type="dxa"/>
          </w:tcPr>
          <w:p w:rsidR="269C4E87" w:rsidP="00B7573F" w:rsidRDefault="6019E60F" w14:paraId="043C2B95" w14:textId="0C85B4A3">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2</w:t>
            </w:r>
          </w:p>
        </w:tc>
        <w:tc>
          <w:tcPr>
            <w:tcW w:w="1985" w:type="dxa"/>
          </w:tcPr>
          <w:p w:rsidR="269C4E87" w:rsidP="2291765D" w:rsidRDefault="5EEE844F" w14:paraId="7ADD01E8" w14:textId="66C26C1C">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KW_02, KW_03, KW_04, KW_05, KU_01, KU_03, KU_04, KU_05, KU_06, KS_01, KS_02</w:t>
            </w:r>
          </w:p>
          <w:p w:rsidR="269C4E87" w:rsidP="2291765D" w:rsidRDefault="269C4E87" w14:paraId="6C97033E" w14:textId="362FB2D9">
            <w:pPr>
              <w:spacing w:line="240" w:lineRule="auto"/>
              <w:jc w:val="center"/>
              <w:rPr>
                <w:rFonts w:asciiTheme="minorHAnsi" w:hAnsiTheme="minorHAnsi" w:cstheme="minorBidi"/>
                <w:color w:val="000000" w:themeColor="text1"/>
                <w:sz w:val="24"/>
                <w:szCs w:val="24"/>
              </w:rPr>
            </w:pPr>
          </w:p>
        </w:tc>
        <w:tc>
          <w:tcPr>
            <w:tcW w:w="5595" w:type="dxa"/>
          </w:tcPr>
          <w:p w:rsidR="2E20A59C" w:rsidP="269C4E87" w:rsidRDefault="2E20A59C" w14:paraId="0E8BDEEA" w14:textId="1A2F444A">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Przekazanie studentom wiedzy z zakresu szeroko rozumianego bezpieczeństwa teleinfomatycznego oraz metod i narzędzi wykorzystywanych do szacowania i kontroli ryzyka naruszenia poufności, integralności i dostępności danych. Zapoznanie studentów z zaawansowanymi metodami, technikami i narzędziami stosowanymi przy rozwiązywaniu złożonych zadań inżynierskich w obszarze projektowania i utrzymania systemów sieciowych odpowiedzialnych za bezpieczeństwo przesyłanych danych.</w:t>
            </w:r>
          </w:p>
        </w:tc>
      </w:tr>
      <w:tr w:rsidR="269C4E87" w:rsidTr="350E791C" w14:paraId="25BAC4ED" w14:textId="77777777">
        <w:trPr>
          <w:trHeight w:val="300"/>
          <w:jc w:val="center"/>
        </w:trPr>
        <w:tc>
          <w:tcPr>
            <w:tcW w:w="1838" w:type="dxa"/>
            <w:vMerge/>
          </w:tcPr>
          <w:p w:rsidR="003141C4" w:rsidRDefault="003141C4" w14:paraId="764D4775" w14:textId="77777777"/>
        </w:tc>
        <w:tc>
          <w:tcPr>
            <w:tcW w:w="3119" w:type="dxa"/>
          </w:tcPr>
          <w:p w:rsidR="0DD1B5E0" w:rsidP="269C4E87" w:rsidRDefault="0DD1B5E0" w14:paraId="12C6D865" w14:textId="0761096F">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Programowanie urządzeń brzegowych i mobilnych (PG)</w:t>
            </w:r>
          </w:p>
        </w:tc>
        <w:tc>
          <w:tcPr>
            <w:tcW w:w="708" w:type="dxa"/>
          </w:tcPr>
          <w:p w:rsidR="269C4E87" w:rsidP="00B7573F" w:rsidRDefault="6019E60F" w14:paraId="0A604CF9" w14:textId="29DF566D">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2</w:t>
            </w:r>
          </w:p>
        </w:tc>
        <w:tc>
          <w:tcPr>
            <w:tcW w:w="1985" w:type="dxa"/>
          </w:tcPr>
          <w:p w:rsidR="269C4E87" w:rsidP="2291765D" w:rsidRDefault="4CE74E45" w14:paraId="413F369D" w14:textId="0C75F02B">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 xml:space="preserve">KW_06, KU_02, KU_05, KU_06, KU_09, KS_01, </w:t>
            </w:r>
            <w:r w:rsidRPr="2291765D" w:rsidR="288A6F84">
              <w:rPr>
                <w:rFonts w:asciiTheme="minorHAnsi" w:hAnsiTheme="minorHAnsi" w:cstheme="minorBidi"/>
                <w:color w:val="000000" w:themeColor="text1"/>
                <w:sz w:val="24"/>
                <w:szCs w:val="24"/>
              </w:rPr>
              <w:t>KS_02</w:t>
            </w:r>
          </w:p>
        </w:tc>
        <w:tc>
          <w:tcPr>
            <w:tcW w:w="5595" w:type="dxa"/>
          </w:tcPr>
          <w:p w:rsidR="269C4E87" w:rsidP="4386EC74" w:rsidRDefault="3EC32241" w14:paraId="1039F316" w14:textId="3140BC06">
            <w:pPr>
              <w:spacing w:line="240" w:lineRule="auto"/>
              <w:jc w:val="both"/>
              <w:rPr>
                <w:rFonts w:asciiTheme="minorHAnsi" w:hAnsiTheme="minorHAnsi" w:cstheme="minorBidi"/>
                <w:color w:val="000000" w:themeColor="text1"/>
                <w:sz w:val="24"/>
                <w:szCs w:val="24"/>
              </w:rPr>
            </w:pPr>
            <w:r w:rsidRPr="4386EC74">
              <w:rPr>
                <w:rFonts w:asciiTheme="minorHAnsi" w:hAnsiTheme="minorHAnsi" w:cstheme="minorBidi"/>
                <w:color w:val="000000" w:themeColor="text1"/>
                <w:sz w:val="24"/>
                <w:szCs w:val="24"/>
              </w:rPr>
              <w:t xml:space="preserve">Celem przedmiotu jest zapoznanie studentów z podstawowymi technologiami programowania urządzeń brzegowych i mobilnych. W ramach kursu omawiane są techniki gromadzenia i przetwarzania danych z użyciem wbudowanych czujników, modułów zewnętrznych oraz modułów komunikacji </w:t>
            </w:r>
            <w:r w:rsidRPr="4386EC74">
              <w:rPr>
                <w:rFonts w:asciiTheme="minorHAnsi" w:hAnsiTheme="minorHAnsi" w:cstheme="minorBidi"/>
                <w:color w:val="000000" w:themeColor="text1"/>
                <w:sz w:val="24"/>
                <w:szCs w:val="24"/>
              </w:rPr>
              <w:lastRenderedPageBreak/>
              <w:t>bezprzewodowej, a także praktyczne wykorzystanie modeli uczenia głębokiego.</w:t>
            </w:r>
          </w:p>
        </w:tc>
      </w:tr>
      <w:tr w:rsidR="269C4E87" w:rsidTr="350E791C" w14:paraId="73C39C52" w14:textId="77777777">
        <w:trPr>
          <w:trHeight w:val="300"/>
          <w:jc w:val="center"/>
        </w:trPr>
        <w:tc>
          <w:tcPr>
            <w:tcW w:w="1838" w:type="dxa"/>
            <w:vMerge w:val="restart"/>
          </w:tcPr>
          <w:p w:rsidR="4E45BB28" w:rsidP="269C4E87" w:rsidRDefault="4E45BB28" w14:paraId="73ADD4EA" w14:textId="56B36E74">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lastRenderedPageBreak/>
              <w:t>Przedmioty do wyboru V</w:t>
            </w:r>
          </w:p>
        </w:tc>
        <w:tc>
          <w:tcPr>
            <w:tcW w:w="3119" w:type="dxa"/>
          </w:tcPr>
          <w:p w:rsidR="699A7318" w:rsidP="269C4E87" w:rsidRDefault="699A7318" w14:paraId="7658ABED" w14:textId="744C7A0A">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Wizualizacja danych wielowymiarowych (PP)</w:t>
            </w:r>
          </w:p>
        </w:tc>
        <w:tc>
          <w:tcPr>
            <w:tcW w:w="708" w:type="dxa"/>
          </w:tcPr>
          <w:p w:rsidR="269C4E87" w:rsidP="00B7573F" w:rsidRDefault="3909E723" w14:paraId="584B9E60" w14:textId="404557DD">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2</w:t>
            </w:r>
          </w:p>
        </w:tc>
        <w:tc>
          <w:tcPr>
            <w:tcW w:w="1985" w:type="dxa"/>
          </w:tcPr>
          <w:p w:rsidR="269C4E87" w:rsidP="2291765D" w:rsidRDefault="711B020A" w14:paraId="678A8A77" w14:textId="1039950A">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KW_03, KW_05, KU_02, KU_04, KU_05, KU_06, KU_09, KS_01, KS_02</w:t>
            </w:r>
          </w:p>
          <w:p w:rsidR="269C4E87" w:rsidP="2291765D" w:rsidRDefault="269C4E87" w14:paraId="13010E8D" w14:textId="280700F7">
            <w:pPr>
              <w:spacing w:line="240" w:lineRule="auto"/>
              <w:jc w:val="center"/>
              <w:rPr>
                <w:rFonts w:asciiTheme="minorHAnsi" w:hAnsiTheme="minorHAnsi" w:cstheme="minorBidi"/>
                <w:color w:val="000000" w:themeColor="text1"/>
                <w:sz w:val="24"/>
                <w:szCs w:val="24"/>
              </w:rPr>
            </w:pPr>
          </w:p>
        </w:tc>
        <w:tc>
          <w:tcPr>
            <w:tcW w:w="5595" w:type="dxa"/>
          </w:tcPr>
          <w:p w:rsidR="22DED158" w:rsidP="269C4E87" w:rsidRDefault="22DED158" w14:paraId="53C50F8F" w14:textId="0D838728">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Celem przedmiotu jest wprowadzenie metod analizy wielowymiarowej operacji wektorowo macierzowych, w szczególności poszukiwania wartości własnych macierzy kwadratowych, wizualizacji składowych głównych, metod skalowania wielowymiarowego oraz metod przechodzenia między różnymi układami współrzędnych w tym współrzędnych barycentrycznych.</w:t>
            </w:r>
          </w:p>
        </w:tc>
      </w:tr>
      <w:tr w:rsidR="269C4E87" w:rsidTr="350E791C" w14:paraId="1FDC6480" w14:textId="77777777">
        <w:trPr>
          <w:trHeight w:val="300"/>
          <w:jc w:val="center"/>
        </w:trPr>
        <w:tc>
          <w:tcPr>
            <w:tcW w:w="1838" w:type="dxa"/>
            <w:vMerge/>
          </w:tcPr>
          <w:p w:rsidR="003141C4" w:rsidRDefault="003141C4" w14:paraId="35F21549" w14:textId="77777777"/>
        </w:tc>
        <w:tc>
          <w:tcPr>
            <w:tcW w:w="3119" w:type="dxa"/>
          </w:tcPr>
          <w:p w:rsidR="699A7318" w:rsidP="269C4E87" w:rsidRDefault="699A7318" w14:paraId="2029E376" w14:textId="07DCFCAB">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Przetwarzanie danych i odkrywanie wiedzy (PWR AI)</w:t>
            </w:r>
          </w:p>
        </w:tc>
        <w:tc>
          <w:tcPr>
            <w:tcW w:w="708" w:type="dxa"/>
          </w:tcPr>
          <w:p w:rsidR="269C4E87" w:rsidP="00B7573F" w:rsidRDefault="3909E723" w14:paraId="4A847B5E" w14:textId="385F2120">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2</w:t>
            </w:r>
          </w:p>
        </w:tc>
        <w:tc>
          <w:tcPr>
            <w:tcW w:w="1985" w:type="dxa"/>
          </w:tcPr>
          <w:p w:rsidR="269C4E87" w:rsidP="2291765D" w:rsidRDefault="796F19F6" w14:paraId="6D2816DD" w14:textId="48DC96E6">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KW_03, KW_05, KW_10, KU_02, KU_0</w:t>
            </w:r>
            <w:r w:rsidRPr="2291765D" w:rsidR="25646E1E">
              <w:rPr>
                <w:rFonts w:asciiTheme="minorHAnsi" w:hAnsiTheme="minorHAnsi" w:cstheme="minorBidi"/>
                <w:color w:val="0D0D0D" w:themeColor="text1" w:themeTint="F2"/>
                <w:sz w:val="24"/>
                <w:szCs w:val="24"/>
              </w:rPr>
              <w:t>3</w:t>
            </w:r>
            <w:r w:rsidRPr="2291765D">
              <w:rPr>
                <w:rFonts w:asciiTheme="minorHAnsi" w:hAnsiTheme="minorHAnsi" w:cstheme="minorBidi"/>
                <w:color w:val="0D0D0D" w:themeColor="text1" w:themeTint="F2"/>
                <w:sz w:val="24"/>
                <w:szCs w:val="24"/>
              </w:rPr>
              <w:t>, KU_07, KU_09, KS_02</w:t>
            </w:r>
          </w:p>
          <w:p w:rsidR="269C4E87" w:rsidP="2291765D" w:rsidRDefault="269C4E87" w14:paraId="6BE388F4" w14:textId="0FA77EC7">
            <w:pPr>
              <w:spacing w:line="240" w:lineRule="auto"/>
              <w:jc w:val="center"/>
              <w:rPr>
                <w:rFonts w:asciiTheme="minorHAnsi" w:hAnsiTheme="minorHAnsi" w:cstheme="minorBidi"/>
                <w:color w:val="000000" w:themeColor="text1"/>
                <w:sz w:val="24"/>
                <w:szCs w:val="24"/>
              </w:rPr>
            </w:pPr>
          </w:p>
        </w:tc>
        <w:tc>
          <w:tcPr>
            <w:tcW w:w="5595" w:type="dxa"/>
          </w:tcPr>
          <w:p w:rsidR="797EE88D" w:rsidP="2291765D" w:rsidRDefault="6A656B97" w14:paraId="6E5C522E" w14:textId="26E8AE71">
            <w:pPr>
              <w:spacing w:line="240" w:lineRule="auto"/>
              <w:jc w:val="both"/>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Celem prze</w:t>
            </w:r>
            <w:r w:rsidRPr="2291765D" w:rsidR="127C30EB">
              <w:rPr>
                <w:rFonts w:asciiTheme="minorHAnsi" w:hAnsiTheme="minorHAnsi" w:cstheme="minorBidi"/>
                <w:color w:val="000000" w:themeColor="text1"/>
                <w:sz w:val="24"/>
                <w:szCs w:val="24"/>
              </w:rPr>
              <w:t>d</w:t>
            </w:r>
            <w:r w:rsidRPr="2291765D">
              <w:rPr>
                <w:rFonts w:asciiTheme="minorHAnsi" w:hAnsiTheme="minorHAnsi" w:cstheme="minorBidi"/>
                <w:color w:val="000000" w:themeColor="text1"/>
                <w:sz w:val="24"/>
                <w:szCs w:val="24"/>
              </w:rPr>
              <w:t>miotu jest zapoznanie studentów z potokiem przetwarzania w zagadnieniach analizy danych i uczenia maszynowego. Nabycie umiejętności podstawowej analizy danych i doboru metod uczenia maszynowego. Nabycie umiejętności wdrażania prostych aplikacji wykorzystujących modele uczenia maszynowego.</w:t>
            </w:r>
          </w:p>
        </w:tc>
      </w:tr>
      <w:tr w:rsidR="269C4E87" w:rsidTr="350E791C" w14:paraId="65D45236" w14:textId="77777777">
        <w:trPr>
          <w:trHeight w:val="300"/>
          <w:jc w:val="center"/>
        </w:trPr>
        <w:tc>
          <w:tcPr>
            <w:tcW w:w="1838" w:type="dxa"/>
            <w:vMerge/>
          </w:tcPr>
          <w:p w:rsidR="003141C4" w:rsidRDefault="003141C4" w14:paraId="62A9AC5D" w14:textId="77777777"/>
        </w:tc>
        <w:tc>
          <w:tcPr>
            <w:tcW w:w="3119" w:type="dxa"/>
          </w:tcPr>
          <w:p w:rsidR="699A7318" w:rsidP="269C4E87" w:rsidRDefault="699A7318" w14:paraId="4885F2DB" w14:textId="6EC8E449">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Systemy internetowe i rozproszone (PG)</w:t>
            </w:r>
          </w:p>
        </w:tc>
        <w:tc>
          <w:tcPr>
            <w:tcW w:w="708" w:type="dxa"/>
          </w:tcPr>
          <w:p w:rsidR="269C4E87" w:rsidP="00B7573F" w:rsidRDefault="3909E723" w14:paraId="0B822927" w14:textId="136B048A">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2</w:t>
            </w:r>
          </w:p>
        </w:tc>
        <w:tc>
          <w:tcPr>
            <w:tcW w:w="1985" w:type="dxa"/>
          </w:tcPr>
          <w:p w:rsidR="269C4E87" w:rsidP="2291765D" w:rsidRDefault="1FBAEECA" w14:paraId="544393B9" w14:textId="35A2F1A1">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KW_06, KU_03, KU_05, KU_08, KU_09</w:t>
            </w:r>
          </w:p>
        </w:tc>
        <w:tc>
          <w:tcPr>
            <w:tcW w:w="5595" w:type="dxa"/>
          </w:tcPr>
          <w:p w:rsidR="269C4E87" w:rsidP="4386EC74" w:rsidRDefault="24849BBF" w14:paraId="342DB3EA" w14:textId="6390E629">
            <w:pPr>
              <w:spacing w:line="240" w:lineRule="auto"/>
              <w:jc w:val="both"/>
              <w:rPr>
                <w:rFonts w:asciiTheme="minorHAnsi" w:hAnsiTheme="minorHAnsi" w:cstheme="minorBidi"/>
                <w:color w:val="000000" w:themeColor="text1"/>
                <w:sz w:val="24"/>
                <w:szCs w:val="24"/>
              </w:rPr>
            </w:pPr>
            <w:r w:rsidRPr="4386EC74">
              <w:rPr>
                <w:rFonts w:asciiTheme="minorHAnsi" w:hAnsiTheme="minorHAnsi" w:cstheme="minorBidi"/>
                <w:color w:val="000000" w:themeColor="text1"/>
                <w:sz w:val="24"/>
                <w:szCs w:val="24"/>
              </w:rPr>
              <w:t>Celem przedmiotu jest zapoznanie studentów z technologiami internetowymi i sposobami przetwarzania rozproszonego w chmurze danych pochodzących z systemów wspomagania zdrowia i monitoringu stanu zdrowia. Pod uwagę brane są dane jednowymiarowe, dwuwymiarowe (obrazy) oraz sekwencje obrazów.</w:t>
            </w:r>
          </w:p>
        </w:tc>
      </w:tr>
      <w:tr w:rsidRPr="00066931" w:rsidR="002C0B6D" w:rsidTr="350E791C" w14:paraId="010D4825" w14:textId="77777777">
        <w:trPr>
          <w:trHeight w:val="300"/>
          <w:jc w:val="center"/>
        </w:trPr>
        <w:tc>
          <w:tcPr>
            <w:tcW w:w="1838" w:type="dxa"/>
            <w:vMerge w:val="restart"/>
          </w:tcPr>
          <w:p w:rsidR="269C4E87" w:rsidP="269C4E87" w:rsidRDefault="269C4E87" w14:paraId="49516B66" w14:textId="3875D0FB">
            <w:pPr>
              <w:spacing w:after="0"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 xml:space="preserve">Przedmioty do wyboru </w:t>
            </w:r>
            <w:r w:rsidRPr="269C4E87" w:rsidR="09EFDA08">
              <w:rPr>
                <w:rFonts w:asciiTheme="minorHAnsi" w:hAnsiTheme="minorHAnsi" w:cstheme="minorBidi"/>
                <w:color w:val="0D0D0D" w:themeColor="text1" w:themeTint="F2"/>
                <w:sz w:val="24"/>
                <w:szCs w:val="24"/>
              </w:rPr>
              <w:t>V</w:t>
            </w:r>
            <w:r w:rsidRPr="269C4E87">
              <w:rPr>
                <w:rFonts w:asciiTheme="minorHAnsi" w:hAnsiTheme="minorHAnsi" w:cstheme="minorBidi"/>
                <w:color w:val="0D0D0D" w:themeColor="text1" w:themeTint="F2"/>
                <w:sz w:val="24"/>
                <w:szCs w:val="24"/>
              </w:rPr>
              <w:t>I</w:t>
            </w:r>
          </w:p>
        </w:tc>
        <w:tc>
          <w:tcPr>
            <w:tcW w:w="3119" w:type="dxa"/>
          </w:tcPr>
          <w:p w:rsidR="51C11870" w:rsidP="269C4E87" w:rsidRDefault="51C11870" w14:paraId="357CE241" w14:textId="67A0286A">
            <w:pPr>
              <w:spacing w:after="0"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Najnowsze trendy w sztucznej inteligencji (PP)</w:t>
            </w:r>
          </w:p>
        </w:tc>
        <w:tc>
          <w:tcPr>
            <w:tcW w:w="708" w:type="dxa"/>
          </w:tcPr>
          <w:p w:rsidR="269C4E87" w:rsidP="00B7573F" w:rsidRDefault="364E7F99" w14:paraId="036670B2" w14:textId="2597EE0B">
            <w:pPr>
              <w:spacing w:after="0"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1</w:t>
            </w:r>
          </w:p>
        </w:tc>
        <w:tc>
          <w:tcPr>
            <w:tcW w:w="1985" w:type="dxa"/>
          </w:tcPr>
          <w:p w:rsidR="269C4E87" w:rsidP="2291765D" w:rsidRDefault="719F342C" w14:paraId="3FFEE7C0" w14:textId="06E578F6">
            <w:pPr>
              <w:spacing w:after="0"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 xml:space="preserve">KW_06, KW_07, KW_09, KU_01, KU_02, KU_06, </w:t>
            </w:r>
            <w:r w:rsidRPr="2291765D">
              <w:rPr>
                <w:rFonts w:asciiTheme="minorHAnsi" w:hAnsiTheme="minorHAnsi" w:cstheme="minorBidi"/>
                <w:color w:val="0D0D0D" w:themeColor="text1" w:themeTint="F2"/>
                <w:sz w:val="24"/>
                <w:szCs w:val="24"/>
              </w:rPr>
              <w:lastRenderedPageBreak/>
              <w:t>KU_0</w:t>
            </w:r>
            <w:r w:rsidRPr="2291765D" w:rsidR="44A8AC1F">
              <w:rPr>
                <w:rFonts w:asciiTheme="minorHAnsi" w:hAnsiTheme="minorHAnsi" w:cstheme="minorBidi"/>
                <w:color w:val="0D0D0D" w:themeColor="text1" w:themeTint="F2"/>
                <w:sz w:val="24"/>
                <w:szCs w:val="24"/>
              </w:rPr>
              <w:t>9</w:t>
            </w:r>
            <w:r w:rsidRPr="2291765D">
              <w:rPr>
                <w:rFonts w:asciiTheme="minorHAnsi" w:hAnsiTheme="minorHAnsi" w:cstheme="minorBidi"/>
                <w:color w:val="0D0D0D" w:themeColor="text1" w:themeTint="F2"/>
                <w:sz w:val="24"/>
                <w:szCs w:val="24"/>
              </w:rPr>
              <w:t xml:space="preserve">, </w:t>
            </w:r>
            <w:r w:rsidRPr="2291765D" w:rsidR="13F5E524">
              <w:rPr>
                <w:rFonts w:asciiTheme="minorHAnsi" w:hAnsiTheme="minorHAnsi" w:cstheme="minorBidi"/>
                <w:color w:val="0D0D0D" w:themeColor="text1" w:themeTint="F2"/>
                <w:sz w:val="24"/>
                <w:szCs w:val="24"/>
              </w:rPr>
              <w:t xml:space="preserve">KU_10, KU_13, </w:t>
            </w:r>
            <w:r w:rsidRPr="2291765D">
              <w:rPr>
                <w:rFonts w:asciiTheme="minorHAnsi" w:hAnsiTheme="minorHAnsi" w:cstheme="minorBidi"/>
                <w:color w:val="0D0D0D" w:themeColor="text1" w:themeTint="F2"/>
                <w:sz w:val="24"/>
                <w:szCs w:val="24"/>
              </w:rPr>
              <w:t>KS_01, KS_02</w:t>
            </w:r>
            <w:r w:rsidRPr="2291765D" w:rsidR="17B22412">
              <w:rPr>
                <w:rFonts w:asciiTheme="minorHAnsi" w:hAnsiTheme="minorHAnsi" w:cstheme="minorBidi"/>
                <w:color w:val="0D0D0D" w:themeColor="text1" w:themeTint="F2"/>
                <w:sz w:val="24"/>
                <w:szCs w:val="24"/>
              </w:rPr>
              <w:t>, KS_04</w:t>
            </w:r>
          </w:p>
          <w:p w:rsidR="269C4E87" w:rsidP="2291765D" w:rsidRDefault="269C4E87" w14:paraId="64D8FA0B" w14:textId="1A7E7B51">
            <w:pPr>
              <w:spacing w:after="0" w:line="240" w:lineRule="auto"/>
              <w:jc w:val="center"/>
              <w:rPr>
                <w:rFonts w:asciiTheme="minorHAnsi" w:hAnsiTheme="minorHAnsi" w:cstheme="minorBidi"/>
                <w:color w:val="000000" w:themeColor="text1"/>
                <w:sz w:val="24"/>
                <w:szCs w:val="24"/>
              </w:rPr>
            </w:pPr>
          </w:p>
        </w:tc>
        <w:tc>
          <w:tcPr>
            <w:tcW w:w="5595" w:type="dxa"/>
          </w:tcPr>
          <w:p w:rsidR="5B1D2025" w:rsidP="269C4E87" w:rsidRDefault="5B1D2025" w14:paraId="1CAB40C9" w14:textId="3DD6353F">
            <w:pPr>
              <w:spacing w:after="0"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lastRenderedPageBreak/>
              <w:t xml:space="preserve">Celem przedmiotu jest zapoznanie studenta z najnowszymi trendami badawczymi w dziedzinie sztucznej inteligencji, poznanie metod pracy ośrodków </w:t>
            </w:r>
            <w:r w:rsidRPr="269C4E87">
              <w:rPr>
                <w:rFonts w:asciiTheme="minorHAnsi" w:hAnsiTheme="minorHAnsi" w:cstheme="minorBidi"/>
                <w:color w:val="0D0D0D" w:themeColor="text1" w:themeTint="F2"/>
                <w:sz w:val="24"/>
                <w:szCs w:val="24"/>
              </w:rPr>
              <w:lastRenderedPageBreak/>
              <w:t>naukowych i zainteresowań specjalistów w tej dziedzinie oraz wymiana innowacyjnych idei i doświadczeń. Studenci spotykają się również z aspektami pozatechnicznymi technologii sztucznej inteligencji, np. aspektami prawnymi, etycznymi czy społecznymi.</w:t>
            </w:r>
          </w:p>
        </w:tc>
      </w:tr>
      <w:tr w:rsidR="269C4E87" w:rsidTr="350E791C" w14:paraId="158D6482" w14:textId="77777777">
        <w:trPr>
          <w:trHeight w:val="300"/>
          <w:jc w:val="center"/>
        </w:trPr>
        <w:tc>
          <w:tcPr>
            <w:tcW w:w="1838" w:type="dxa"/>
            <w:vMerge/>
          </w:tcPr>
          <w:p w:rsidR="003141C4" w:rsidRDefault="003141C4" w14:paraId="526AB385" w14:textId="77777777"/>
        </w:tc>
        <w:tc>
          <w:tcPr>
            <w:tcW w:w="3119" w:type="dxa"/>
          </w:tcPr>
          <w:p w:rsidR="51C11870" w:rsidP="269C4E87" w:rsidRDefault="51C11870" w14:paraId="6872CC33" w14:textId="68D1CA93">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Praktyczne aspekty sztucznej inteligencji (PP)</w:t>
            </w:r>
          </w:p>
        </w:tc>
        <w:tc>
          <w:tcPr>
            <w:tcW w:w="708" w:type="dxa"/>
          </w:tcPr>
          <w:p w:rsidR="269C4E87" w:rsidP="00B7573F" w:rsidRDefault="364E7F99" w14:paraId="63E72F5B" w14:textId="6FA70B88">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1</w:t>
            </w:r>
          </w:p>
        </w:tc>
        <w:tc>
          <w:tcPr>
            <w:tcW w:w="1985" w:type="dxa"/>
          </w:tcPr>
          <w:p w:rsidR="269C4E87" w:rsidP="2291765D" w:rsidRDefault="00E32E6B" w14:paraId="46A6EF53" w14:textId="06E578F6">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KW_06, KW_07, KW_09, KU_01, KU_02, KU_06, KU_09, KU_10, KU_13, KS_01, KS_02, KS_04</w:t>
            </w:r>
          </w:p>
          <w:p w:rsidR="269C4E87" w:rsidP="2291765D" w:rsidRDefault="269C4E87" w14:paraId="4F862900" w14:textId="037323FE">
            <w:pPr>
              <w:spacing w:line="240" w:lineRule="auto"/>
              <w:jc w:val="center"/>
              <w:rPr>
                <w:rFonts w:asciiTheme="minorHAnsi" w:hAnsiTheme="minorHAnsi" w:cstheme="minorBidi"/>
                <w:color w:val="000000" w:themeColor="text1"/>
                <w:sz w:val="24"/>
                <w:szCs w:val="24"/>
              </w:rPr>
            </w:pPr>
          </w:p>
        </w:tc>
        <w:tc>
          <w:tcPr>
            <w:tcW w:w="5595" w:type="dxa"/>
          </w:tcPr>
          <w:p w:rsidR="0D790AB1" w:rsidP="269C4E87" w:rsidRDefault="0D790AB1" w14:paraId="763A14D3" w14:textId="2C6AB48D">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Celem przedmiotu jest zapoznanie się z praktycznymi aspektami technologii sztucznej inteligencji poznanych w trakcie studiów, w tym poszerzenie swojej wiedzy na temat stosowanych w praktyce metod i narzędzi sztucznej inteligencji oraz na temat aspektów pozatechnicznych stosowania tych technologii, np. aspektów prawnych, etycznych czy społecznych.</w:t>
            </w:r>
          </w:p>
        </w:tc>
      </w:tr>
      <w:tr w:rsidR="269C4E87" w:rsidTr="350E791C" w14:paraId="5DB87809" w14:textId="77777777">
        <w:trPr>
          <w:trHeight w:val="300"/>
          <w:jc w:val="center"/>
        </w:trPr>
        <w:tc>
          <w:tcPr>
            <w:tcW w:w="1838" w:type="dxa"/>
            <w:vMerge/>
          </w:tcPr>
          <w:p w:rsidR="003141C4" w:rsidRDefault="003141C4" w14:paraId="3FECA58C" w14:textId="77777777"/>
        </w:tc>
        <w:tc>
          <w:tcPr>
            <w:tcW w:w="3119" w:type="dxa"/>
          </w:tcPr>
          <w:p w:rsidR="51C11870" w:rsidP="269C4E87" w:rsidRDefault="51C11870" w14:paraId="52AD4EAE" w14:textId="6B94354D">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Metody interakcji człowiek maszyna (PG)</w:t>
            </w:r>
          </w:p>
        </w:tc>
        <w:tc>
          <w:tcPr>
            <w:tcW w:w="708" w:type="dxa"/>
          </w:tcPr>
          <w:p w:rsidR="269C4E87" w:rsidP="00B7573F" w:rsidRDefault="364E7F99" w14:paraId="4101E22C" w14:textId="2BEE98A1">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1</w:t>
            </w:r>
          </w:p>
        </w:tc>
        <w:tc>
          <w:tcPr>
            <w:tcW w:w="1985" w:type="dxa"/>
          </w:tcPr>
          <w:p w:rsidR="269C4E87" w:rsidP="2291765D" w:rsidRDefault="4D35A8F9" w14:paraId="10A36ECE" w14:textId="0B59FB98">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KW_06, KU_03, KU_05, KU_10, KS_03, KS_04</w:t>
            </w:r>
          </w:p>
        </w:tc>
        <w:tc>
          <w:tcPr>
            <w:tcW w:w="5595" w:type="dxa"/>
          </w:tcPr>
          <w:p w:rsidR="269C4E87" w:rsidP="6907C233" w:rsidRDefault="19A38FA1" w14:paraId="48EED6E2" w14:textId="1D35F69A">
            <w:pPr>
              <w:spacing w:line="240" w:lineRule="auto"/>
              <w:jc w:val="both"/>
              <w:rPr>
                <w:rFonts w:asciiTheme="minorHAnsi" w:hAnsiTheme="minorHAnsi" w:cstheme="minorBidi"/>
                <w:color w:val="000000" w:themeColor="text1"/>
                <w:sz w:val="24"/>
                <w:szCs w:val="24"/>
              </w:rPr>
            </w:pPr>
            <w:r w:rsidRPr="6907C233">
              <w:rPr>
                <w:rFonts w:asciiTheme="minorHAnsi" w:hAnsiTheme="minorHAnsi" w:cstheme="minorBidi"/>
                <w:color w:val="000000" w:themeColor="text1"/>
                <w:sz w:val="24"/>
                <w:szCs w:val="24"/>
              </w:rPr>
              <w:t>Celem</w:t>
            </w:r>
            <w:ins w:author="Marcin Piątkowski (martinp)" w:date="2023-11-22T19:48:00Z" w:id="35">
              <w:r w:rsidRPr="6907C233" w:rsidR="6AFDDDC8">
                <w:rPr>
                  <w:rFonts w:asciiTheme="minorHAnsi" w:hAnsiTheme="minorHAnsi" w:cstheme="minorBidi"/>
                  <w:color w:val="000000" w:themeColor="text1"/>
                  <w:sz w:val="24"/>
                  <w:szCs w:val="24"/>
                </w:rPr>
                <w:t xml:space="preserve"> przedmiotu</w:t>
              </w:r>
            </w:ins>
            <w:r w:rsidRPr="6907C233">
              <w:rPr>
                <w:rFonts w:asciiTheme="minorHAnsi" w:hAnsiTheme="minorHAnsi" w:cstheme="minorBidi"/>
                <w:color w:val="000000" w:themeColor="text1"/>
                <w:sz w:val="24"/>
                <w:szCs w:val="24"/>
              </w:rPr>
              <w:t xml:space="preserve"> jest zapoznanie studentów z zasadami projektowania interakcji i interfejsów Człowiek-Maszyna. Zapoznanie studentów z podstawowymi technikami wykorzystywanymi do interakcji człowieka z komputerem, człowieka z maszyną. Przedstawienie trendu zmian w technologii zwią</w:t>
            </w:r>
            <w:r w:rsidRPr="6907C233" w:rsidR="33130C06">
              <w:rPr>
                <w:rFonts w:asciiTheme="minorHAnsi" w:hAnsiTheme="minorHAnsi" w:cstheme="minorBidi"/>
                <w:color w:val="000000" w:themeColor="text1"/>
                <w:sz w:val="24"/>
                <w:szCs w:val="24"/>
              </w:rPr>
              <w:t>z</w:t>
            </w:r>
            <w:r w:rsidRPr="6907C233">
              <w:rPr>
                <w:rFonts w:asciiTheme="minorHAnsi" w:hAnsiTheme="minorHAnsi" w:cstheme="minorBidi"/>
                <w:color w:val="000000" w:themeColor="text1"/>
                <w:sz w:val="24"/>
                <w:szCs w:val="24"/>
              </w:rPr>
              <w:t>anego z nowymi interfejsami jak również z wykorzystaniem sztucznej inteligencji w interfejsach człowiek-maszyna, człowiek-komputer.</w:t>
            </w:r>
          </w:p>
        </w:tc>
      </w:tr>
      <w:tr w:rsidRPr="00066931" w:rsidR="002C0B6D" w:rsidTr="350E791C" w14:paraId="1F7B4DD1" w14:textId="77777777">
        <w:trPr>
          <w:trHeight w:val="300"/>
          <w:jc w:val="center"/>
        </w:trPr>
        <w:tc>
          <w:tcPr>
            <w:tcW w:w="1838" w:type="dxa"/>
            <w:vMerge w:val="restart"/>
          </w:tcPr>
          <w:p w:rsidRPr="00066931" w:rsidR="002C0B6D" w:rsidP="00507FAD" w:rsidRDefault="002C0B6D" w14:paraId="254A0C49" w14:textId="0F322407">
            <w:pPr>
              <w:spacing w:after="0" w:line="240" w:lineRule="auto"/>
              <w:rPr>
                <w:rFonts w:asciiTheme="minorHAnsi" w:hAnsiTheme="minorHAnsi" w:cstheme="minorHAnsi"/>
                <w:bCs/>
                <w:color w:val="0D0D0D" w:themeColor="text1" w:themeTint="F2"/>
                <w:sz w:val="24"/>
                <w:szCs w:val="24"/>
              </w:rPr>
            </w:pPr>
            <w:r>
              <w:rPr>
                <w:rFonts w:asciiTheme="minorHAnsi" w:hAnsiTheme="minorHAnsi" w:cstheme="minorHAnsi"/>
                <w:bCs/>
                <w:color w:val="0D0D0D" w:themeColor="text1" w:themeTint="F2"/>
                <w:sz w:val="24"/>
                <w:szCs w:val="24"/>
              </w:rPr>
              <w:t>Przedmioty</w:t>
            </w:r>
            <w:r w:rsidRPr="00066931">
              <w:rPr>
                <w:rFonts w:asciiTheme="minorHAnsi" w:hAnsiTheme="minorHAnsi" w:cstheme="minorHAnsi"/>
                <w:bCs/>
                <w:color w:val="0D0D0D" w:themeColor="text1" w:themeTint="F2"/>
                <w:sz w:val="24"/>
                <w:szCs w:val="24"/>
              </w:rPr>
              <w:t xml:space="preserve"> </w:t>
            </w:r>
            <w:r w:rsidR="003000B7">
              <w:rPr>
                <w:rFonts w:asciiTheme="minorHAnsi" w:hAnsiTheme="minorHAnsi" w:cstheme="minorHAnsi"/>
                <w:bCs/>
                <w:color w:val="0D0D0D" w:themeColor="text1" w:themeTint="F2"/>
                <w:sz w:val="24"/>
                <w:szCs w:val="24"/>
              </w:rPr>
              <w:t>do wyboru spoza kierunku ***</w:t>
            </w:r>
          </w:p>
        </w:tc>
        <w:tc>
          <w:tcPr>
            <w:tcW w:w="3119" w:type="dxa"/>
          </w:tcPr>
          <w:p w:rsidRPr="00066931" w:rsidR="002C0B6D" w:rsidP="269C4E87" w:rsidRDefault="10C86CC1" w14:paraId="54CA9FA5" w14:textId="3A86661D">
            <w:pPr>
              <w:spacing w:after="0"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Kogniwistyka (PWR TAI)</w:t>
            </w:r>
          </w:p>
        </w:tc>
        <w:tc>
          <w:tcPr>
            <w:tcW w:w="708" w:type="dxa"/>
          </w:tcPr>
          <w:p w:rsidRPr="00066931" w:rsidR="002C0B6D" w:rsidP="00B7573F" w:rsidRDefault="4E6E9E5D" w14:paraId="24C619C6" w14:textId="7344D2C1">
            <w:pPr>
              <w:autoSpaceDE w:val="0"/>
              <w:autoSpaceDN w:val="0"/>
              <w:adjustRightInd w:val="0"/>
              <w:spacing w:after="0" w:line="240" w:lineRule="auto"/>
              <w:jc w:val="center"/>
              <w:rPr>
                <w:rFonts w:asciiTheme="minorHAnsi" w:hAnsiTheme="minorHAnsi" w:cstheme="minorBidi"/>
                <w:i/>
                <w:iCs/>
                <w:color w:val="0D0D0D" w:themeColor="text1" w:themeTint="F2"/>
                <w:sz w:val="24"/>
                <w:szCs w:val="24"/>
              </w:rPr>
            </w:pPr>
            <w:r w:rsidRPr="2291765D">
              <w:rPr>
                <w:rFonts w:asciiTheme="minorHAnsi" w:hAnsiTheme="minorHAnsi" w:cstheme="minorBidi"/>
                <w:i/>
                <w:iCs/>
                <w:color w:val="0D0D0D" w:themeColor="text1" w:themeTint="F2"/>
                <w:sz w:val="24"/>
                <w:szCs w:val="24"/>
              </w:rPr>
              <w:t>3</w:t>
            </w:r>
          </w:p>
        </w:tc>
        <w:tc>
          <w:tcPr>
            <w:tcW w:w="1985" w:type="dxa"/>
          </w:tcPr>
          <w:p w:rsidRPr="00066931" w:rsidR="002C0B6D" w:rsidP="2291765D" w:rsidRDefault="04B6E0B7" w14:paraId="5ED77ED2" w14:textId="61F1E0D3">
            <w:pPr>
              <w:autoSpaceDE w:val="0"/>
              <w:autoSpaceDN w:val="0"/>
              <w:adjustRightInd w:val="0"/>
              <w:spacing w:after="0"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 xml:space="preserve">KW_5, KU_03, </w:t>
            </w:r>
            <w:r w:rsidRPr="2291765D" w:rsidR="3EC481C6">
              <w:rPr>
                <w:rFonts w:asciiTheme="minorHAnsi" w:hAnsiTheme="minorHAnsi" w:cstheme="minorBidi"/>
                <w:color w:val="0D0D0D" w:themeColor="text1" w:themeTint="F2"/>
                <w:sz w:val="24"/>
                <w:szCs w:val="24"/>
              </w:rPr>
              <w:t xml:space="preserve">KU_11, </w:t>
            </w:r>
            <w:r w:rsidRPr="2291765D">
              <w:rPr>
                <w:rFonts w:asciiTheme="minorHAnsi" w:hAnsiTheme="minorHAnsi" w:cstheme="minorBidi"/>
                <w:color w:val="0D0D0D" w:themeColor="text1" w:themeTint="F2"/>
                <w:sz w:val="24"/>
                <w:szCs w:val="24"/>
              </w:rPr>
              <w:t>KS_01, KS_02</w:t>
            </w:r>
          </w:p>
        </w:tc>
        <w:tc>
          <w:tcPr>
            <w:tcW w:w="5595" w:type="dxa"/>
          </w:tcPr>
          <w:p w:rsidRPr="00066931" w:rsidR="002C0B6D" w:rsidP="269C4E87" w:rsidRDefault="66A88CDD" w14:paraId="1FC33956" w14:textId="6FC02A4A">
            <w:pPr>
              <w:spacing w:after="0"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Celem przedmiotu jest zapoznanie studenta z podstawami kognitywistyki i teorii związanych z funkcjonowaniem umysłu i mózgu oraz zdobycie przez studenta wiedzy dotyczącej możliwości wykorzystywania osiągnięć kognitywistyki w naukach technicznych.</w:t>
            </w:r>
          </w:p>
        </w:tc>
      </w:tr>
      <w:tr w:rsidR="269C4E87" w:rsidTr="350E791C" w14:paraId="70F785A1" w14:textId="77777777">
        <w:trPr>
          <w:trHeight w:val="300"/>
          <w:jc w:val="center"/>
        </w:trPr>
        <w:tc>
          <w:tcPr>
            <w:tcW w:w="1838" w:type="dxa"/>
            <w:vMerge/>
          </w:tcPr>
          <w:p w:rsidR="003141C4" w:rsidRDefault="003141C4" w14:paraId="06C41E5E" w14:textId="77777777"/>
        </w:tc>
        <w:tc>
          <w:tcPr>
            <w:tcW w:w="3119" w:type="dxa"/>
          </w:tcPr>
          <w:p w:rsidR="3AF4F909" w:rsidP="269C4E87" w:rsidRDefault="3AF4F909" w14:paraId="0FEB8E5C" w14:textId="4A6A0E43">
            <w:pPr>
              <w:spacing w:line="240" w:lineRule="auto"/>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Modelowanie biznesowe dla innowacyjnych rozwiązań z wykorzystaniem SI</w:t>
            </w:r>
            <w:r w:rsidRPr="269C4E87" w:rsidR="7DF550B8">
              <w:rPr>
                <w:rFonts w:asciiTheme="minorHAnsi" w:hAnsiTheme="minorHAnsi" w:cstheme="minorBidi"/>
                <w:color w:val="0D0D0D" w:themeColor="text1" w:themeTint="F2"/>
                <w:sz w:val="24"/>
                <w:szCs w:val="24"/>
              </w:rPr>
              <w:t xml:space="preserve"> (PP)</w:t>
            </w:r>
          </w:p>
        </w:tc>
        <w:tc>
          <w:tcPr>
            <w:tcW w:w="708" w:type="dxa"/>
          </w:tcPr>
          <w:p w:rsidR="269C4E87" w:rsidP="00B7573F" w:rsidRDefault="6F1C2BC4" w14:paraId="3A9975B7" w14:textId="5F50F587">
            <w:pPr>
              <w:spacing w:line="240" w:lineRule="auto"/>
              <w:jc w:val="center"/>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34687C69" w14:paraId="1810E016" w14:textId="1DDB568B">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KW_09, KU_02, KU_10, KS_04</w:t>
            </w:r>
          </w:p>
          <w:p w:rsidR="269C4E87" w:rsidP="2291765D" w:rsidRDefault="269C4E87" w14:paraId="1B091948" w14:textId="4A920589">
            <w:pPr>
              <w:spacing w:line="240" w:lineRule="auto"/>
              <w:jc w:val="center"/>
              <w:rPr>
                <w:rFonts w:asciiTheme="minorHAnsi" w:hAnsiTheme="minorHAnsi" w:cstheme="minorBidi"/>
                <w:color w:val="000000" w:themeColor="text1"/>
                <w:sz w:val="24"/>
                <w:szCs w:val="24"/>
              </w:rPr>
            </w:pPr>
          </w:p>
        </w:tc>
        <w:tc>
          <w:tcPr>
            <w:tcW w:w="5595" w:type="dxa"/>
          </w:tcPr>
          <w:p w:rsidR="48CCF4C4" w:rsidP="269C4E87" w:rsidRDefault="48CCF4C4" w14:paraId="40814EFA" w14:textId="4F4E6E52">
            <w:pPr>
              <w:spacing w:line="240" w:lineRule="auto"/>
              <w:jc w:val="both"/>
              <w:rPr>
                <w:rFonts w:asciiTheme="minorHAnsi" w:hAnsiTheme="minorHAnsi" w:cstheme="minorBidi"/>
                <w:color w:val="0D0D0D" w:themeColor="text1" w:themeTint="F2"/>
                <w:sz w:val="24"/>
                <w:szCs w:val="24"/>
              </w:rPr>
            </w:pPr>
            <w:r w:rsidRPr="269C4E87">
              <w:rPr>
                <w:rFonts w:asciiTheme="minorHAnsi" w:hAnsiTheme="minorHAnsi" w:cstheme="minorBidi"/>
                <w:color w:val="0D0D0D" w:themeColor="text1" w:themeTint="F2"/>
                <w:sz w:val="24"/>
                <w:szCs w:val="24"/>
              </w:rPr>
              <w:t>Celem przedmiotu jest zdobycie przez studentów wiedzy oraz nabycie umiejętności i kompetencji w zakresie: rozumienia istoty, zasad i analizy potencjału konkurencyjnego przedsiębiorstwa/start-upu tworzenia modelu biznesowego dla innowacyjnych rozwiązań wykorzystujących sztuczną inteligencję w oparciu o metodykę canvas i lean canvas; diagnozowania czynników i barier rozwoju w zastosowaniu sztucznej inteligencji w rozwiązaniach biznesowych we współczesnej gospodarce.</w:t>
            </w:r>
          </w:p>
        </w:tc>
      </w:tr>
      <w:tr w:rsidR="269C4E87" w:rsidTr="350E791C" w14:paraId="2E218C5D" w14:textId="77777777">
        <w:trPr>
          <w:trHeight w:val="300"/>
          <w:jc w:val="center"/>
        </w:trPr>
        <w:tc>
          <w:tcPr>
            <w:tcW w:w="1838" w:type="dxa"/>
            <w:vMerge/>
          </w:tcPr>
          <w:p w:rsidR="003141C4" w:rsidRDefault="003141C4" w14:paraId="79179C65" w14:textId="77777777"/>
        </w:tc>
        <w:tc>
          <w:tcPr>
            <w:tcW w:w="3119" w:type="dxa"/>
          </w:tcPr>
          <w:p w:rsidR="7DF550B8" w:rsidP="269C4E87" w:rsidRDefault="0024366B" w14:paraId="6E02D3B2" w14:textId="4DF79B9E">
            <w:pPr>
              <w:spacing w:line="240" w:lineRule="auto"/>
              <w:rPr>
                <w:rFonts w:asciiTheme="minorHAnsi" w:hAnsiTheme="minorHAnsi" w:cstheme="minorBidi"/>
                <w:color w:val="0D0D0D" w:themeColor="text1" w:themeTint="F2"/>
                <w:sz w:val="24"/>
                <w:szCs w:val="24"/>
              </w:rPr>
            </w:pPr>
            <w:r>
              <w:rPr>
                <w:rFonts w:asciiTheme="minorHAnsi" w:hAnsiTheme="minorHAnsi" w:cstheme="minorBidi"/>
                <w:color w:val="0D0D0D" w:themeColor="text1" w:themeTint="F2"/>
                <w:sz w:val="24"/>
                <w:szCs w:val="24"/>
              </w:rPr>
              <w:t>Telem</w:t>
            </w:r>
            <w:ins w:author="Matwiejczuk Agata" w:date="2023-11-15T15:38:00Z" w:id="36">
              <w:r>
                <w:rPr>
                  <w:rFonts w:asciiTheme="minorHAnsi" w:hAnsiTheme="minorHAnsi" w:cstheme="minorBidi"/>
                  <w:color w:val="0D0D0D" w:themeColor="text1" w:themeTint="F2"/>
                  <w:sz w:val="24"/>
                  <w:szCs w:val="24"/>
                </w:rPr>
                <w:t>a</w:t>
              </w:r>
            </w:ins>
            <w:del w:author="Matwiejczuk Agata" w:date="2023-11-15T15:38:00Z" w:id="37">
              <w:r w:rsidDel="0024366B">
                <w:rPr>
                  <w:rFonts w:asciiTheme="minorHAnsi" w:hAnsiTheme="minorHAnsi" w:cstheme="minorBidi"/>
                  <w:color w:val="0D0D0D" w:themeColor="text1" w:themeTint="F2"/>
                  <w:sz w:val="24"/>
                  <w:szCs w:val="24"/>
                </w:rPr>
                <w:delText>e</w:delText>
              </w:r>
            </w:del>
            <w:r w:rsidRPr="269C4E87" w:rsidR="7DF550B8">
              <w:rPr>
                <w:rFonts w:asciiTheme="minorHAnsi" w:hAnsiTheme="minorHAnsi" w:cstheme="minorBidi"/>
                <w:color w:val="0D0D0D" w:themeColor="text1" w:themeTint="F2"/>
                <w:sz w:val="24"/>
                <w:szCs w:val="24"/>
              </w:rPr>
              <w:t>tyka medyczna (PG)</w:t>
            </w:r>
          </w:p>
        </w:tc>
        <w:tc>
          <w:tcPr>
            <w:tcW w:w="708" w:type="dxa"/>
          </w:tcPr>
          <w:p w:rsidR="269C4E87" w:rsidP="2291765D" w:rsidRDefault="6F1C2BC4" w14:paraId="5A56CD32" w14:textId="1B17FE73">
            <w:pPr>
              <w:spacing w:line="240" w:lineRule="auto"/>
              <w:rPr>
                <w:rFonts w:asciiTheme="minorHAnsi" w:hAnsiTheme="minorHAnsi" w:cstheme="minorBidi"/>
                <w:i/>
                <w:iCs/>
                <w:color w:val="000000" w:themeColor="text1"/>
                <w:sz w:val="24"/>
                <w:szCs w:val="24"/>
              </w:rPr>
            </w:pPr>
            <w:r w:rsidRPr="2291765D">
              <w:rPr>
                <w:rFonts w:asciiTheme="minorHAnsi" w:hAnsiTheme="minorHAnsi" w:cstheme="minorBidi"/>
                <w:i/>
                <w:iCs/>
                <w:color w:val="000000" w:themeColor="text1"/>
                <w:sz w:val="24"/>
                <w:szCs w:val="24"/>
              </w:rPr>
              <w:t>3</w:t>
            </w:r>
          </w:p>
        </w:tc>
        <w:tc>
          <w:tcPr>
            <w:tcW w:w="1985" w:type="dxa"/>
          </w:tcPr>
          <w:p w:rsidR="269C4E87" w:rsidP="2291765D" w:rsidRDefault="2EF6176C" w14:paraId="703A4A6B" w14:textId="4B4EEA4E">
            <w:pPr>
              <w:spacing w:line="240" w:lineRule="auto"/>
              <w:jc w:val="center"/>
              <w:rPr>
                <w:rFonts w:asciiTheme="minorHAnsi" w:hAnsiTheme="minorHAnsi" w:cstheme="minorBidi"/>
                <w:color w:val="000000" w:themeColor="text1"/>
                <w:sz w:val="24"/>
                <w:szCs w:val="24"/>
              </w:rPr>
            </w:pPr>
            <w:r w:rsidRPr="2291765D">
              <w:rPr>
                <w:rFonts w:asciiTheme="minorHAnsi" w:hAnsiTheme="minorHAnsi" w:cstheme="minorBidi"/>
                <w:color w:val="000000" w:themeColor="text1"/>
                <w:sz w:val="24"/>
                <w:szCs w:val="24"/>
              </w:rPr>
              <w:t>KW_06, KU_02, KU_04, KU_05,</w:t>
            </w:r>
            <w:r w:rsidRPr="2291765D" w:rsidR="4DEEA31C">
              <w:rPr>
                <w:rFonts w:asciiTheme="minorHAnsi" w:hAnsiTheme="minorHAnsi" w:cstheme="minorBidi"/>
                <w:color w:val="000000" w:themeColor="text1"/>
                <w:sz w:val="24"/>
                <w:szCs w:val="24"/>
              </w:rPr>
              <w:t xml:space="preserve"> KU_06, KU_08, KU_10, KU_11, KS_0</w:t>
            </w:r>
            <w:r w:rsidRPr="2291765D" w:rsidR="593669DC">
              <w:rPr>
                <w:rFonts w:asciiTheme="minorHAnsi" w:hAnsiTheme="minorHAnsi" w:cstheme="minorBidi"/>
                <w:color w:val="000000" w:themeColor="text1"/>
                <w:sz w:val="24"/>
                <w:szCs w:val="24"/>
              </w:rPr>
              <w:t>1, KS_02</w:t>
            </w:r>
            <w:r w:rsidRPr="2291765D" w:rsidR="4DEEA31C">
              <w:rPr>
                <w:rFonts w:asciiTheme="minorHAnsi" w:hAnsiTheme="minorHAnsi" w:cstheme="minorBidi"/>
                <w:color w:val="000000" w:themeColor="text1"/>
                <w:sz w:val="24"/>
                <w:szCs w:val="24"/>
              </w:rPr>
              <w:t>, KS_</w:t>
            </w:r>
            <w:r w:rsidRPr="2291765D" w:rsidR="7CBA451E">
              <w:rPr>
                <w:rFonts w:asciiTheme="minorHAnsi" w:hAnsiTheme="minorHAnsi" w:cstheme="minorBidi"/>
                <w:color w:val="000000" w:themeColor="text1"/>
                <w:sz w:val="24"/>
                <w:szCs w:val="24"/>
              </w:rPr>
              <w:t>04</w:t>
            </w:r>
          </w:p>
        </w:tc>
        <w:tc>
          <w:tcPr>
            <w:tcW w:w="5595" w:type="dxa"/>
          </w:tcPr>
          <w:p w:rsidR="269C4E87" w:rsidP="6907C233" w:rsidRDefault="0969873B" w14:paraId="250E950C" w14:textId="075566FD">
            <w:pPr>
              <w:spacing w:line="240" w:lineRule="auto"/>
              <w:jc w:val="both"/>
              <w:rPr>
                <w:rFonts w:asciiTheme="minorHAnsi" w:hAnsiTheme="minorHAnsi" w:cstheme="minorBidi"/>
                <w:color w:val="000000" w:themeColor="text1"/>
                <w:sz w:val="24"/>
                <w:szCs w:val="24"/>
              </w:rPr>
            </w:pPr>
            <w:ins w:author="Marcin Piątkowski (martinp)" w:date="2023-11-22T19:50:00Z" w:id="38">
              <w:r w:rsidRPr="6907C233">
                <w:rPr>
                  <w:rFonts w:asciiTheme="minorHAnsi" w:hAnsiTheme="minorHAnsi" w:cstheme="minorBidi"/>
                  <w:color w:val="000000" w:themeColor="text1"/>
                  <w:sz w:val="24"/>
                  <w:szCs w:val="24"/>
                </w:rPr>
                <w:t>Celem przedmiotu jest z</w:t>
              </w:r>
            </w:ins>
            <w:del w:author="Marcin Piątkowski (martinp)" w:date="2023-11-22T19:50:00Z" w:id="39">
              <w:r w:rsidRPr="6907C233" w:rsidDel="543A7725" w:rsidR="590A1944">
                <w:rPr>
                  <w:rFonts w:asciiTheme="minorHAnsi" w:hAnsiTheme="minorHAnsi" w:cstheme="minorBidi"/>
                  <w:color w:val="000000" w:themeColor="text1"/>
                  <w:sz w:val="24"/>
                  <w:szCs w:val="24"/>
                </w:rPr>
                <w:delText>Z</w:delText>
              </w:r>
            </w:del>
            <w:r w:rsidRPr="6907C233" w:rsidR="543A7725">
              <w:rPr>
                <w:rFonts w:asciiTheme="minorHAnsi" w:hAnsiTheme="minorHAnsi" w:cstheme="minorBidi"/>
                <w:color w:val="000000" w:themeColor="text1"/>
                <w:sz w:val="24"/>
                <w:szCs w:val="24"/>
              </w:rPr>
              <w:t>apoznanie studentów z wybranymi technikami i standardami używanymi w telemedycynie jak również rozwinięcie zdobytej do tej pory wiedzy z zakresu programowania do oprogramowania urządzeń przenośnych i nasobnych (wearables) typu smartfon, opaski fitband</w:t>
            </w:r>
            <w:ins w:author="Marcin Piątkowski (martinp)" w:date="2023-11-22T19:49:00Z" w:id="40">
              <w:r w:rsidRPr="6907C233" w:rsidR="0507530F">
                <w:rPr>
                  <w:rFonts w:asciiTheme="minorHAnsi" w:hAnsiTheme="minorHAnsi" w:cstheme="minorBidi"/>
                  <w:color w:val="000000" w:themeColor="text1"/>
                  <w:sz w:val="24"/>
                  <w:szCs w:val="24"/>
                </w:rPr>
                <w:t>, itp..</w:t>
              </w:r>
            </w:ins>
            <w:del w:author="Marcin Piątkowski (martinp)" w:date="2023-11-22T19:49:00Z" w:id="41">
              <w:r w:rsidRPr="6907C233" w:rsidDel="543A7725" w:rsidR="590A1944">
                <w:rPr>
                  <w:rFonts w:asciiTheme="minorHAnsi" w:hAnsiTheme="minorHAnsi" w:cstheme="minorBidi"/>
                  <w:color w:val="000000" w:themeColor="text1"/>
                  <w:sz w:val="24"/>
                  <w:szCs w:val="24"/>
                </w:rPr>
                <w:delText>.</w:delText>
              </w:r>
            </w:del>
          </w:p>
        </w:tc>
      </w:tr>
      <w:tr w:rsidRPr="00066931" w:rsidR="002C0B6D" w:rsidTr="350E791C" w14:paraId="1F031D73" w14:textId="77777777">
        <w:trPr>
          <w:trHeight w:val="300"/>
          <w:jc w:val="center"/>
        </w:trPr>
        <w:tc>
          <w:tcPr>
            <w:tcW w:w="1838" w:type="dxa"/>
            <w:vMerge w:val="restart"/>
          </w:tcPr>
          <w:p w:rsidRPr="00066931" w:rsidR="002C0B6D" w:rsidP="730B1AF6" w:rsidRDefault="355DC98B" w14:paraId="0799C57C" w14:textId="2C301B02">
            <w:pPr>
              <w:spacing w:after="0" w:line="240" w:lineRule="auto"/>
              <w:rPr>
                <w:rFonts w:asciiTheme="minorHAnsi" w:hAnsiTheme="minorHAnsi" w:cstheme="minorBidi"/>
                <w:color w:val="0D0D0D" w:themeColor="text1" w:themeTint="F2"/>
                <w:sz w:val="24"/>
                <w:szCs w:val="24"/>
              </w:rPr>
            </w:pPr>
            <w:r w:rsidRPr="2291765D">
              <w:rPr>
                <w:rFonts w:asciiTheme="minorHAnsi" w:hAnsiTheme="minorHAnsi" w:cstheme="minorBidi"/>
                <w:color w:val="000000" w:themeColor="text1"/>
                <w:sz w:val="24"/>
                <w:szCs w:val="24"/>
              </w:rPr>
              <w:t>Przedmioty w</w:t>
            </w:r>
            <w:r w:rsidRPr="2291765D" w:rsidR="2BB1CB07">
              <w:rPr>
                <w:rFonts w:asciiTheme="minorHAnsi" w:hAnsiTheme="minorHAnsi" w:cstheme="minorBidi"/>
                <w:color w:val="000000" w:themeColor="text1"/>
                <w:sz w:val="24"/>
                <w:szCs w:val="24"/>
              </w:rPr>
              <w:t xml:space="preserve"> język</w:t>
            </w:r>
            <w:r w:rsidRPr="2291765D" w:rsidR="1C442A17">
              <w:rPr>
                <w:rFonts w:asciiTheme="minorHAnsi" w:hAnsiTheme="minorHAnsi" w:cstheme="minorBidi"/>
                <w:color w:val="000000" w:themeColor="text1"/>
                <w:sz w:val="24"/>
                <w:szCs w:val="24"/>
              </w:rPr>
              <w:t>u</w:t>
            </w:r>
            <w:r w:rsidRPr="2291765D" w:rsidR="2BB1CB07">
              <w:rPr>
                <w:rFonts w:asciiTheme="minorHAnsi" w:hAnsiTheme="minorHAnsi" w:cstheme="minorBidi"/>
                <w:color w:val="000000" w:themeColor="text1"/>
                <w:sz w:val="24"/>
                <w:szCs w:val="24"/>
              </w:rPr>
              <w:t xml:space="preserve"> obc</w:t>
            </w:r>
            <w:r w:rsidRPr="2291765D" w:rsidR="21C26883">
              <w:rPr>
                <w:rFonts w:asciiTheme="minorHAnsi" w:hAnsiTheme="minorHAnsi" w:cstheme="minorBidi"/>
                <w:color w:val="000000" w:themeColor="text1"/>
                <w:sz w:val="24"/>
                <w:szCs w:val="24"/>
              </w:rPr>
              <w:t>ym</w:t>
            </w:r>
          </w:p>
          <w:p w:rsidRPr="00066931" w:rsidR="002C0B6D" w:rsidP="00507FAD" w:rsidRDefault="002C0B6D" w14:paraId="3139EAD5" w14:textId="77777777">
            <w:pPr>
              <w:spacing w:after="0" w:line="240" w:lineRule="auto"/>
              <w:rPr>
                <w:rFonts w:asciiTheme="minorHAnsi" w:hAnsiTheme="minorHAnsi" w:cstheme="minorHAnsi"/>
                <w:bCs/>
                <w:color w:val="0D0D0D" w:themeColor="text1" w:themeTint="F2"/>
                <w:sz w:val="24"/>
                <w:szCs w:val="24"/>
              </w:rPr>
            </w:pPr>
          </w:p>
        </w:tc>
        <w:tc>
          <w:tcPr>
            <w:tcW w:w="3119" w:type="dxa"/>
          </w:tcPr>
          <w:p w:rsidR="2291765D" w:rsidP="77AF3E1F" w:rsidRDefault="7FFB12A9" w14:paraId="7BA1D46D" w14:textId="6CA794C2">
            <w:pPr>
              <w:spacing w:line="240" w:lineRule="auto"/>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Komunikacja interpersonalna (j. angielski)</w:t>
            </w:r>
          </w:p>
        </w:tc>
        <w:tc>
          <w:tcPr>
            <w:tcW w:w="708" w:type="dxa"/>
          </w:tcPr>
          <w:p w:rsidR="6FF5087E" w:rsidP="2291765D" w:rsidRDefault="6FF5087E" w14:paraId="5CB333E7" w14:textId="59AE08B3">
            <w:pPr>
              <w:spacing w:line="240" w:lineRule="auto"/>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2</w:t>
            </w:r>
          </w:p>
        </w:tc>
        <w:tc>
          <w:tcPr>
            <w:tcW w:w="1985" w:type="dxa"/>
            <w:vMerge w:val="restart"/>
          </w:tcPr>
          <w:p w:rsidR="6FF5087E" w:rsidP="2291765D" w:rsidRDefault="6FF5087E" w14:paraId="6DC118B2" w14:textId="2DAB6F33">
            <w:pPr>
              <w:spacing w:line="240" w:lineRule="auto"/>
              <w:jc w:val="center"/>
              <w:rPr>
                <w:rFonts w:asciiTheme="minorHAnsi" w:hAnsiTheme="minorHAnsi" w:cstheme="minorBidi"/>
                <w:color w:val="0D0D0D" w:themeColor="text1" w:themeTint="F2"/>
                <w:sz w:val="24"/>
                <w:szCs w:val="24"/>
              </w:rPr>
            </w:pPr>
            <w:r w:rsidRPr="2291765D">
              <w:rPr>
                <w:rFonts w:asciiTheme="minorHAnsi" w:hAnsiTheme="minorHAnsi" w:cstheme="minorBidi"/>
                <w:color w:val="0D0D0D" w:themeColor="text1" w:themeTint="F2"/>
                <w:sz w:val="24"/>
                <w:szCs w:val="24"/>
              </w:rPr>
              <w:t>KU_01, KU_10, KU_11, KU_12, KS_03</w:t>
            </w:r>
          </w:p>
        </w:tc>
        <w:tc>
          <w:tcPr>
            <w:tcW w:w="5595" w:type="dxa"/>
            <w:vMerge w:val="restart"/>
          </w:tcPr>
          <w:p w:rsidR="2291765D" w:rsidP="00B7573F" w:rsidRDefault="0D9155EC" w14:paraId="200CE79A" w14:textId="307F4262">
            <w:pPr>
              <w:spacing w:line="240" w:lineRule="auto"/>
              <w:jc w:val="both"/>
              <w:rPr>
                <w:rFonts w:asciiTheme="minorHAnsi" w:hAnsiTheme="minorHAnsi" w:cstheme="minorBidi"/>
                <w:color w:val="000000" w:themeColor="text1"/>
                <w:sz w:val="24"/>
                <w:szCs w:val="24"/>
              </w:rPr>
            </w:pPr>
            <w:r w:rsidRPr="61CFD174">
              <w:rPr>
                <w:rFonts w:asciiTheme="minorHAnsi" w:hAnsiTheme="minorHAnsi" w:cstheme="minorBidi"/>
                <w:color w:val="000000" w:themeColor="text1"/>
                <w:sz w:val="24"/>
                <w:szCs w:val="24"/>
              </w:rPr>
              <w:t>Cel przedmiotu obejmuje przekazanie wiedzy z angielskiego akademickiego języka pisanego, doskonalenie umiejętności językowych w zakresie pisania, mówienia i pracy z materiałami źródłowymi, rozwijanie krytycznego myślenia oraz umiejętności pracy zespołowej.</w:t>
            </w:r>
          </w:p>
        </w:tc>
      </w:tr>
      <w:tr w:rsidR="77AF3E1F" w:rsidTr="350E791C" w14:paraId="7C6DA181" w14:textId="77777777">
        <w:trPr>
          <w:trHeight w:val="300"/>
          <w:jc w:val="center"/>
        </w:trPr>
        <w:tc>
          <w:tcPr>
            <w:tcW w:w="1838" w:type="dxa"/>
            <w:vMerge/>
          </w:tcPr>
          <w:p w:rsidR="003141C4" w:rsidRDefault="003141C4" w14:paraId="0B8ECC16" w14:textId="77777777"/>
        </w:tc>
        <w:tc>
          <w:tcPr>
            <w:tcW w:w="3119" w:type="dxa"/>
          </w:tcPr>
          <w:p w:rsidR="36ADBC5F" w:rsidP="5BE3A305" w:rsidRDefault="6707A146" w14:paraId="60B0DC3B" w14:textId="34CC0F49">
            <w:pPr>
              <w:spacing w:line="240" w:lineRule="auto"/>
              <w:rPr>
                <w:rFonts w:asciiTheme="minorHAnsi" w:hAnsiTheme="minorHAnsi" w:cstheme="minorBidi"/>
                <w:color w:val="000000" w:themeColor="text1"/>
                <w:sz w:val="24"/>
                <w:szCs w:val="24"/>
              </w:rPr>
            </w:pPr>
            <w:r w:rsidRPr="5BE3A305">
              <w:rPr>
                <w:rFonts w:asciiTheme="minorHAnsi" w:hAnsiTheme="minorHAnsi" w:cstheme="minorBidi"/>
                <w:color w:val="000000" w:themeColor="text1"/>
                <w:sz w:val="24"/>
                <w:szCs w:val="24"/>
              </w:rPr>
              <w:t>Pisanie prac naukowo-technicznych</w:t>
            </w:r>
            <w:del w:author="Łukasz Mikulski (frodo)" w:date="2023-11-21T20:50:00Z" w:id="42">
              <w:r w:rsidRPr="5BE3A305" w:rsidDel="6707A146">
                <w:rPr>
                  <w:rFonts w:asciiTheme="minorHAnsi" w:hAnsiTheme="minorHAnsi" w:cstheme="minorBidi"/>
                  <w:color w:val="000000" w:themeColor="text1"/>
                  <w:sz w:val="24"/>
                  <w:szCs w:val="24"/>
                </w:rPr>
                <w:delText xml:space="preserve"> </w:delText>
              </w:r>
            </w:del>
            <w:r w:rsidRPr="5BE3A305">
              <w:rPr>
                <w:rFonts w:asciiTheme="minorHAnsi" w:hAnsiTheme="minorHAnsi" w:cstheme="minorBidi"/>
                <w:color w:val="000000" w:themeColor="text1"/>
                <w:sz w:val="24"/>
                <w:szCs w:val="24"/>
              </w:rPr>
              <w:t xml:space="preserve"> (j. angielski) </w:t>
            </w:r>
          </w:p>
        </w:tc>
        <w:tc>
          <w:tcPr>
            <w:tcW w:w="708" w:type="dxa"/>
          </w:tcPr>
          <w:p w:rsidR="36ADBC5F" w:rsidP="77AF3E1F" w:rsidRDefault="36ADBC5F" w14:paraId="2AB2EF82" w14:textId="31327828">
            <w:pPr>
              <w:spacing w:line="240" w:lineRule="auto"/>
              <w:rPr>
                <w:rFonts w:asciiTheme="minorHAnsi" w:hAnsiTheme="minorHAnsi" w:cstheme="minorBidi"/>
                <w:color w:val="000000" w:themeColor="text1"/>
                <w:sz w:val="24"/>
                <w:szCs w:val="24"/>
              </w:rPr>
            </w:pPr>
            <w:r w:rsidRPr="77AF3E1F">
              <w:rPr>
                <w:rFonts w:asciiTheme="minorHAnsi" w:hAnsiTheme="minorHAnsi" w:cstheme="minorBidi"/>
                <w:color w:val="000000" w:themeColor="text1"/>
                <w:sz w:val="24"/>
                <w:szCs w:val="24"/>
              </w:rPr>
              <w:t>2</w:t>
            </w:r>
          </w:p>
        </w:tc>
        <w:tc>
          <w:tcPr>
            <w:tcW w:w="1985" w:type="dxa"/>
            <w:vMerge/>
          </w:tcPr>
          <w:p w:rsidR="003141C4" w:rsidRDefault="003141C4" w14:paraId="6E73FEBF" w14:textId="77777777"/>
        </w:tc>
        <w:tc>
          <w:tcPr>
            <w:tcW w:w="5595" w:type="dxa"/>
            <w:vMerge/>
          </w:tcPr>
          <w:p w:rsidR="003141C4" w:rsidRDefault="003141C4" w14:paraId="73801211" w14:textId="77777777"/>
        </w:tc>
      </w:tr>
      <w:tr w:rsidRPr="00066931" w:rsidR="002C0B6D" w:rsidTr="350E791C" w14:paraId="30537B33" w14:textId="77777777">
        <w:trPr>
          <w:trHeight w:val="300"/>
          <w:jc w:val="center"/>
        </w:trPr>
        <w:tc>
          <w:tcPr>
            <w:tcW w:w="1838" w:type="dxa"/>
          </w:tcPr>
          <w:p w:rsidRPr="00066931" w:rsidR="002C0B6D" w:rsidP="61CFD174" w:rsidRDefault="002C0B6D" w14:paraId="558D8A03" w14:textId="7DE1C9CB">
            <w:pPr>
              <w:spacing w:after="0" w:line="240" w:lineRule="auto"/>
              <w:rPr>
                <w:rFonts w:asciiTheme="minorHAnsi" w:hAnsiTheme="minorHAnsi" w:cstheme="minorBidi"/>
                <w:color w:val="000000" w:themeColor="text1"/>
                <w:sz w:val="24"/>
                <w:szCs w:val="24"/>
              </w:rPr>
            </w:pPr>
          </w:p>
        </w:tc>
        <w:tc>
          <w:tcPr>
            <w:tcW w:w="3119" w:type="dxa"/>
          </w:tcPr>
          <w:p w:rsidRPr="00066931" w:rsidR="002C0B6D" w:rsidP="61CFD174" w:rsidRDefault="002C0B6D" w14:paraId="07285B94" w14:textId="2B406A8E">
            <w:pPr>
              <w:autoSpaceDE w:val="0"/>
              <w:autoSpaceDN w:val="0"/>
              <w:adjustRightInd w:val="0"/>
              <w:spacing w:after="0" w:line="240" w:lineRule="auto"/>
              <w:rPr>
                <w:rFonts w:asciiTheme="minorHAnsi" w:hAnsiTheme="minorHAnsi" w:cstheme="minorBidi"/>
                <w:color w:val="000000" w:themeColor="text1"/>
                <w:sz w:val="24"/>
                <w:szCs w:val="24"/>
              </w:rPr>
            </w:pPr>
          </w:p>
        </w:tc>
        <w:tc>
          <w:tcPr>
            <w:tcW w:w="708" w:type="dxa"/>
          </w:tcPr>
          <w:p w:rsidRPr="00066931" w:rsidR="002C0B6D" w:rsidP="00507FAD" w:rsidRDefault="002C0B6D" w14:paraId="085EFD00" w14:textId="77777777">
            <w:pPr>
              <w:autoSpaceDE w:val="0"/>
              <w:autoSpaceDN w:val="0"/>
              <w:adjustRightInd w:val="0"/>
              <w:spacing w:after="0" w:line="240" w:lineRule="auto"/>
              <w:rPr>
                <w:rFonts w:asciiTheme="minorHAnsi" w:hAnsiTheme="minorHAnsi" w:cstheme="minorHAnsi"/>
                <w:bCs/>
                <w:color w:val="0D0D0D" w:themeColor="text1" w:themeTint="F2"/>
                <w:sz w:val="24"/>
                <w:szCs w:val="24"/>
              </w:rPr>
            </w:pPr>
          </w:p>
        </w:tc>
        <w:tc>
          <w:tcPr>
            <w:tcW w:w="1985" w:type="dxa"/>
          </w:tcPr>
          <w:p w:rsidRPr="00066931" w:rsidR="002C0B6D" w:rsidP="00507FAD" w:rsidRDefault="002C0B6D" w14:paraId="3F1C9CED" w14:textId="77777777">
            <w:pPr>
              <w:autoSpaceDE w:val="0"/>
              <w:autoSpaceDN w:val="0"/>
              <w:adjustRightInd w:val="0"/>
              <w:spacing w:after="0" w:line="240" w:lineRule="auto"/>
              <w:jc w:val="center"/>
              <w:rPr>
                <w:rFonts w:asciiTheme="minorHAnsi" w:hAnsiTheme="minorHAnsi" w:cstheme="minorHAnsi"/>
                <w:bCs/>
                <w:color w:val="0D0D0D" w:themeColor="text1" w:themeTint="F2"/>
                <w:sz w:val="24"/>
                <w:szCs w:val="24"/>
              </w:rPr>
            </w:pPr>
          </w:p>
        </w:tc>
        <w:tc>
          <w:tcPr>
            <w:tcW w:w="5595" w:type="dxa"/>
          </w:tcPr>
          <w:p w:rsidRPr="00066931" w:rsidR="002C0B6D" w:rsidP="00507FAD" w:rsidRDefault="002C0B6D" w14:paraId="397DF602" w14:textId="77777777">
            <w:pPr>
              <w:spacing w:after="0" w:line="240" w:lineRule="auto"/>
              <w:jc w:val="center"/>
              <w:rPr>
                <w:rFonts w:asciiTheme="minorHAnsi" w:hAnsiTheme="minorHAnsi" w:cstheme="minorHAnsi"/>
                <w:bCs/>
                <w:color w:val="0D0D0D" w:themeColor="text1" w:themeTint="F2"/>
                <w:sz w:val="24"/>
                <w:szCs w:val="24"/>
              </w:rPr>
            </w:pPr>
          </w:p>
        </w:tc>
      </w:tr>
      <w:tr w:rsidRPr="00066931" w:rsidR="002C0B6D" w:rsidTr="350E791C" w14:paraId="11E9B6D8" w14:textId="77777777">
        <w:trPr>
          <w:trHeight w:val="300"/>
          <w:jc w:val="center"/>
        </w:trPr>
        <w:tc>
          <w:tcPr>
            <w:tcW w:w="1838" w:type="dxa"/>
          </w:tcPr>
          <w:p w:rsidRPr="00066931" w:rsidR="002C0B6D" w:rsidP="61CFD174" w:rsidRDefault="002C0B6D" w14:paraId="0DAA3084" w14:textId="691A3D99">
            <w:pPr>
              <w:spacing w:after="0" w:line="240" w:lineRule="auto"/>
              <w:rPr>
                <w:rFonts w:asciiTheme="minorHAnsi" w:hAnsiTheme="minorHAnsi" w:cstheme="minorBidi"/>
                <w:color w:val="0D0D0D" w:themeColor="text1" w:themeTint="F2"/>
                <w:sz w:val="24"/>
                <w:szCs w:val="24"/>
              </w:rPr>
            </w:pPr>
          </w:p>
        </w:tc>
        <w:tc>
          <w:tcPr>
            <w:tcW w:w="3119" w:type="dxa"/>
          </w:tcPr>
          <w:p w:rsidRPr="00066931" w:rsidR="002C0B6D" w:rsidP="00507FAD" w:rsidRDefault="002C0B6D" w14:paraId="49D05CC1" w14:textId="77777777">
            <w:pPr>
              <w:autoSpaceDE w:val="0"/>
              <w:autoSpaceDN w:val="0"/>
              <w:adjustRightInd w:val="0"/>
              <w:spacing w:after="0" w:line="240" w:lineRule="auto"/>
              <w:rPr>
                <w:rFonts w:asciiTheme="minorHAnsi" w:hAnsiTheme="minorHAnsi" w:cstheme="minorHAnsi"/>
                <w:bCs/>
                <w:color w:val="0D0D0D" w:themeColor="text1" w:themeTint="F2"/>
                <w:sz w:val="24"/>
                <w:szCs w:val="24"/>
              </w:rPr>
            </w:pPr>
          </w:p>
        </w:tc>
        <w:tc>
          <w:tcPr>
            <w:tcW w:w="708" w:type="dxa"/>
          </w:tcPr>
          <w:p w:rsidRPr="00066931" w:rsidR="002C0B6D" w:rsidP="00507FAD" w:rsidRDefault="002C0B6D" w14:paraId="5513FB63" w14:textId="3CEF77B6">
            <w:pPr>
              <w:autoSpaceDE w:val="0"/>
              <w:autoSpaceDN w:val="0"/>
              <w:adjustRightInd w:val="0"/>
              <w:spacing w:after="0" w:line="240" w:lineRule="auto"/>
              <w:rPr>
                <w:rFonts w:asciiTheme="minorHAnsi" w:hAnsiTheme="minorHAnsi" w:cstheme="minorHAnsi"/>
                <w:bCs/>
                <w:color w:val="0D0D0D" w:themeColor="text1" w:themeTint="F2"/>
                <w:sz w:val="24"/>
                <w:szCs w:val="24"/>
              </w:rPr>
            </w:pPr>
          </w:p>
        </w:tc>
        <w:tc>
          <w:tcPr>
            <w:tcW w:w="1985" w:type="dxa"/>
          </w:tcPr>
          <w:p w:rsidRPr="00066931" w:rsidR="002C0B6D" w:rsidP="00507FAD" w:rsidRDefault="002C0B6D" w14:paraId="7A9FF115" w14:textId="77777777">
            <w:pPr>
              <w:autoSpaceDE w:val="0"/>
              <w:autoSpaceDN w:val="0"/>
              <w:adjustRightInd w:val="0"/>
              <w:spacing w:after="0" w:line="240" w:lineRule="auto"/>
              <w:jc w:val="center"/>
              <w:rPr>
                <w:rFonts w:asciiTheme="minorHAnsi" w:hAnsiTheme="minorHAnsi" w:cstheme="minorHAnsi"/>
                <w:bCs/>
                <w:color w:val="0D0D0D" w:themeColor="text1" w:themeTint="F2"/>
                <w:sz w:val="24"/>
                <w:szCs w:val="24"/>
              </w:rPr>
            </w:pPr>
          </w:p>
        </w:tc>
        <w:tc>
          <w:tcPr>
            <w:tcW w:w="5595" w:type="dxa"/>
          </w:tcPr>
          <w:p w:rsidRPr="00066931" w:rsidR="002C0B6D" w:rsidP="00507FAD" w:rsidRDefault="002C0B6D" w14:paraId="01A78018" w14:textId="77777777">
            <w:pPr>
              <w:spacing w:after="0" w:line="240" w:lineRule="auto"/>
              <w:jc w:val="center"/>
              <w:rPr>
                <w:rFonts w:asciiTheme="minorHAnsi" w:hAnsiTheme="minorHAnsi" w:cstheme="minorHAnsi"/>
                <w:bCs/>
                <w:color w:val="0D0D0D" w:themeColor="text1" w:themeTint="F2"/>
                <w:sz w:val="24"/>
                <w:szCs w:val="24"/>
              </w:rPr>
            </w:pPr>
          </w:p>
        </w:tc>
      </w:tr>
    </w:tbl>
    <w:p w:rsidRPr="00066931" w:rsidR="00066931" w:rsidP="00E2105C" w:rsidRDefault="00066931" w14:paraId="24F6DDED" w14:textId="77777777">
      <w:pPr>
        <w:tabs>
          <w:tab w:val="left" w:pos="5782"/>
        </w:tabs>
        <w:rPr>
          <w:rFonts w:asciiTheme="minorHAnsi" w:hAnsiTheme="minorHAnsi" w:cstheme="minorHAnsi"/>
          <w:bCs/>
          <w:color w:val="0D0D0D" w:themeColor="text1" w:themeTint="F2"/>
          <w:sz w:val="24"/>
          <w:szCs w:val="24"/>
          <w:lang w:eastAsia="pl-PL"/>
        </w:rPr>
      </w:pPr>
    </w:p>
    <w:p w:rsidRPr="00066931" w:rsidR="00E2105C" w:rsidP="1B6AFB11" w:rsidRDefault="00E2105C" w14:paraId="774D967B" w14:textId="6874E8CA">
      <w:pPr>
        <w:tabs>
          <w:tab w:val="left" w:pos="5782"/>
        </w:tabs>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lang w:eastAsia="pl-PL"/>
        </w:rPr>
        <w:t xml:space="preserve">* </w:t>
      </w:r>
      <w:r w:rsidR="00832683">
        <w:rPr>
          <w:rFonts w:asciiTheme="minorHAnsi" w:hAnsiTheme="minorHAnsi" w:cstheme="minorBidi"/>
          <w:color w:val="0D0D0D" w:themeColor="text1" w:themeTint="F2"/>
          <w:sz w:val="24"/>
          <w:szCs w:val="24"/>
          <w:lang w:eastAsia="pl-PL"/>
        </w:rPr>
        <w:t>Z</w:t>
      </w:r>
      <w:r w:rsidRPr="1B6AFB11">
        <w:rPr>
          <w:rFonts w:asciiTheme="minorHAnsi" w:hAnsiTheme="minorHAnsi" w:cstheme="minorBidi"/>
          <w:color w:val="0D0D0D" w:themeColor="text1" w:themeTint="F2"/>
          <w:sz w:val="24"/>
          <w:szCs w:val="24"/>
          <w:lang w:eastAsia="pl-PL"/>
        </w:rPr>
        <w:t xml:space="preserve">ałącznikiem do programu studiów </w:t>
      </w:r>
      <w:r w:rsidRPr="1B6AFB11" w:rsidR="00E266E9">
        <w:rPr>
          <w:rFonts w:asciiTheme="minorHAnsi" w:hAnsiTheme="minorHAnsi" w:cstheme="minorBidi"/>
          <w:color w:val="0D0D0D" w:themeColor="text1" w:themeTint="F2"/>
          <w:sz w:val="24"/>
          <w:szCs w:val="24"/>
          <w:lang w:eastAsia="pl-PL"/>
        </w:rPr>
        <w:t>s</w:t>
      </w:r>
      <w:r w:rsidRPr="1B6AFB11" w:rsidR="00066931">
        <w:rPr>
          <w:rFonts w:asciiTheme="minorHAnsi" w:hAnsiTheme="minorHAnsi" w:cstheme="minorBidi"/>
          <w:color w:val="0D0D0D" w:themeColor="text1" w:themeTint="F2"/>
          <w:sz w:val="24"/>
          <w:szCs w:val="24"/>
          <w:lang w:eastAsia="pl-PL"/>
        </w:rPr>
        <w:t>ą</w:t>
      </w:r>
      <w:r w:rsidRPr="1B6AFB11" w:rsidR="00E266E9">
        <w:rPr>
          <w:rFonts w:asciiTheme="minorHAnsi" w:hAnsiTheme="minorHAnsi" w:cstheme="minorBidi"/>
          <w:color w:val="0D0D0D" w:themeColor="text1" w:themeTint="F2"/>
          <w:sz w:val="24"/>
          <w:szCs w:val="24"/>
          <w:lang w:eastAsia="pl-PL"/>
        </w:rPr>
        <w:t xml:space="preserve"> sylabusy</w:t>
      </w:r>
      <w:r w:rsidRPr="1B6AFB11">
        <w:rPr>
          <w:rFonts w:asciiTheme="minorHAnsi" w:hAnsiTheme="minorHAnsi" w:cstheme="minorBidi"/>
          <w:color w:val="0D0D0D" w:themeColor="text1" w:themeTint="F2"/>
          <w:sz w:val="24"/>
          <w:szCs w:val="24"/>
          <w:lang w:eastAsia="pl-PL"/>
        </w:rPr>
        <w:t xml:space="preserve"> przedmiotów</w:t>
      </w:r>
      <w:r w:rsidR="00832683">
        <w:rPr>
          <w:rFonts w:asciiTheme="minorHAnsi" w:hAnsiTheme="minorHAnsi" w:cstheme="minorBidi"/>
          <w:color w:val="0D0D0D" w:themeColor="text1" w:themeTint="F2"/>
          <w:sz w:val="24"/>
          <w:szCs w:val="24"/>
          <w:lang w:eastAsia="pl-PL"/>
        </w:rPr>
        <w:t>.</w:t>
      </w:r>
      <w:r w:rsidRPr="1B6AFB11">
        <w:rPr>
          <w:rFonts w:asciiTheme="minorHAnsi" w:hAnsiTheme="minorHAnsi" w:cstheme="minorBidi"/>
          <w:color w:val="0D0D0D" w:themeColor="text1" w:themeTint="F2"/>
          <w:sz w:val="24"/>
          <w:szCs w:val="24"/>
          <w:lang w:eastAsia="pl-PL"/>
        </w:rPr>
        <w:t xml:space="preserve"> </w:t>
      </w:r>
    </w:p>
    <w:p w:rsidR="1581B8BE" w:rsidP="1B6AFB11" w:rsidRDefault="1581B8BE" w14:paraId="3D57FD3C" w14:textId="24CA1014">
      <w:pPr>
        <w:tabs>
          <w:tab w:val="left" w:pos="5782"/>
        </w:tabs>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lang w:eastAsia="pl-PL"/>
        </w:rPr>
        <w:lastRenderedPageBreak/>
        <w:t>** ECTS przypisane do</w:t>
      </w:r>
      <w:r w:rsidR="00832683">
        <w:rPr>
          <w:rFonts w:asciiTheme="minorHAnsi" w:hAnsiTheme="minorHAnsi" w:cstheme="minorBidi"/>
          <w:color w:val="0D0D0D" w:themeColor="text1" w:themeTint="F2"/>
          <w:sz w:val="24"/>
          <w:szCs w:val="24"/>
          <w:lang w:eastAsia="pl-PL"/>
        </w:rPr>
        <w:t xml:space="preserve"> przedmiotów do</w:t>
      </w:r>
      <w:r w:rsidRPr="1B6AFB11">
        <w:rPr>
          <w:rFonts w:asciiTheme="minorHAnsi" w:hAnsiTheme="minorHAnsi" w:cstheme="minorBidi"/>
          <w:color w:val="0D0D0D" w:themeColor="text1" w:themeTint="F2"/>
          <w:sz w:val="24"/>
          <w:szCs w:val="24"/>
          <w:lang w:eastAsia="pl-PL"/>
        </w:rPr>
        <w:t xml:space="preserve"> wyboru napisane są kursywą</w:t>
      </w:r>
      <w:r w:rsidR="00832683">
        <w:rPr>
          <w:rFonts w:asciiTheme="minorHAnsi" w:hAnsiTheme="minorHAnsi" w:cstheme="minorBidi"/>
          <w:color w:val="0D0D0D" w:themeColor="text1" w:themeTint="F2"/>
          <w:sz w:val="24"/>
          <w:szCs w:val="24"/>
          <w:lang w:eastAsia="pl-PL"/>
        </w:rPr>
        <w:t>.</w:t>
      </w:r>
    </w:p>
    <w:p w:rsidR="002C0B6D" w:rsidP="1B6AFB11" w:rsidRDefault="003000B7" w14:paraId="105C170A" w14:textId="76D78BA8">
      <w:pPr>
        <w:tabs>
          <w:tab w:val="left" w:pos="5782"/>
        </w:tabs>
        <w:rPr>
          <w:rFonts w:asciiTheme="minorHAnsi" w:hAnsiTheme="minorHAnsi" w:cstheme="minorBidi"/>
          <w:color w:val="0D0D0D" w:themeColor="text1" w:themeTint="F2"/>
          <w:sz w:val="24"/>
          <w:szCs w:val="24"/>
          <w:lang w:eastAsia="pl-PL"/>
        </w:rPr>
      </w:pPr>
      <w:r w:rsidRPr="1B6AFB11">
        <w:rPr>
          <w:rFonts w:asciiTheme="minorHAnsi" w:hAnsiTheme="minorHAnsi" w:cstheme="minorBidi"/>
          <w:color w:val="0D0D0D" w:themeColor="text1" w:themeTint="F2"/>
          <w:sz w:val="24"/>
          <w:szCs w:val="24"/>
          <w:lang w:eastAsia="pl-PL"/>
        </w:rPr>
        <w:t>*** Przedmioty do wyboru ogólnouczelniane</w:t>
      </w:r>
      <w:r w:rsidRPr="1B6AFB11" w:rsidR="00D11C5C">
        <w:rPr>
          <w:rFonts w:asciiTheme="minorHAnsi" w:hAnsiTheme="minorHAnsi" w:cstheme="minorBidi"/>
          <w:color w:val="0D0D0D" w:themeColor="text1" w:themeTint="F2"/>
          <w:sz w:val="24"/>
          <w:szCs w:val="24"/>
          <w:lang w:eastAsia="pl-PL"/>
        </w:rPr>
        <w:t xml:space="preserve"> bądź oferowane przez inne wydziały lub jednostki</w:t>
      </w:r>
      <w:r w:rsidRPr="1B6AFB11">
        <w:rPr>
          <w:rFonts w:asciiTheme="minorHAnsi" w:hAnsiTheme="minorHAnsi" w:cstheme="minorBidi"/>
          <w:color w:val="0D0D0D" w:themeColor="text1" w:themeTint="F2"/>
          <w:sz w:val="24"/>
          <w:szCs w:val="24"/>
          <w:lang w:eastAsia="pl-PL"/>
        </w:rPr>
        <w:t xml:space="preserve">, </w:t>
      </w:r>
      <w:r w:rsidRPr="1B6AFB11" w:rsidR="00D27F60">
        <w:rPr>
          <w:rFonts w:asciiTheme="minorHAnsi" w:hAnsiTheme="minorHAnsi" w:cstheme="minorBidi"/>
          <w:color w:val="0D0D0D" w:themeColor="text1" w:themeTint="F2"/>
          <w:sz w:val="24"/>
          <w:szCs w:val="24"/>
          <w:lang w:eastAsia="pl-PL"/>
        </w:rPr>
        <w:t>w tym przedmioty z dziedziny nauk humanistycznych lub nauk</w:t>
      </w:r>
      <w:r w:rsidRPr="1B6AFB11" w:rsidR="005F7883">
        <w:rPr>
          <w:rFonts w:asciiTheme="minorHAnsi" w:hAnsiTheme="minorHAnsi" w:cstheme="minorBidi"/>
          <w:color w:val="0D0D0D" w:themeColor="text1" w:themeTint="F2"/>
          <w:sz w:val="24"/>
          <w:szCs w:val="24"/>
          <w:lang w:eastAsia="pl-PL"/>
        </w:rPr>
        <w:t xml:space="preserve"> </w:t>
      </w:r>
      <w:r w:rsidRPr="1B6AFB11" w:rsidR="00D27F60">
        <w:rPr>
          <w:rFonts w:asciiTheme="minorHAnsi" w:hAnsiTheme="minorHAnsi" w:cstheme="minorBidi"/>
          <w:color w:val="0D0D0D" w:themeColor="text1" w:themeTint="F2"/>
          <w:sz w:val="24"/>
          <w:szCs w:val="24"/>
          <w:lang w:eastAsia="pl-PL"/>
        </w:rPr>
        <w:t>społecznych.</w:t>
      </w:r>
    </w:p>
    <w:p w:rsidR="00D96A82" w:rsidRDefault="00D96A82" w14:paraId="0C20B2C7" w14:textId="77777777">
      <w:pPr>
        <w:spacing w:after="160" w:line="259" w:lineRule="auto"/>
        <w:rPr>
          <w:rStyle w:val="Odwoanieintensywne"/>
          <w:sz w:val="28"/>
          <w:szCs w:val="28"/>
        </w:rPr>
        <w:sectPr w:rsidR="00D96A82">
          <w:pgSz w:w="16838" w:h="11906" w:orient="landscape"/>
          <w:pgMar w:top="1100" w:right="720" w:bottom="1106" w:left="720" w:header="709" w:footer="709" w:gutter="0"/>
          <w:cols w:space="708"/>
          <w:docGrid w:linePitch="360"/>
        </w:sectPr>
      </w:pPr>
      <w:r>
        <w:rPr>
          <w:rStyle w:val="Odwoanieintensywne"/>
          <w:sz w:val="28"/>
          <w:szCs w:val="28"/>
        </w:rPr>
        <w:br w:type="page"/>
      </w:r>
    </w:p>
    <w:p w:rsidR="00D96A82" w:rsidRDefault="00D96A82" w14:paraId="3482CFEA" w14:textId="77777777">
      <w:pPr>
        <w:spacing w:after="160" w:line="259" w:lineRule="auto"/>
        <w:rPr>
          <w:rStyle w:val="Odwoanieintensywne"/>
          <w:sz w:val="28"/>
          <w:szCs w:val="28"/>
        </w:rPr>
      </w:pPr>
    </w:p>
    <w:p w:rsidRPr="000F7BFB" w:rsidR="005E2B9B" w:rsidP="00E2105C" w:rsidRDefault="000F7BFB" w14:paraId="0FE8671C" w14:textId="56E89AAD">
      <w:pPr>
        <w:spacing w:after="0" w:line="240" w:lineRule="auto"/>
        <w:jc w:val="both"/>
        <w:rPr>
          <w:rStyle w:val="Odwoanieintensywne"/>
          <w:sz w:val="28"/>
          <w:szCs w:val="28"/>
        </w:rPr>
      </w:pPr>
      <w:r w:rsidRPr="000F7BFB">
        <w:rPr>
          <w:rStyle w:val="Odwoanieintensywne"/>
          <w:sz w:val="28"/>
          <w:szCs w:val="28"/>
        </w:rPr>
        <w:t xml:space="preserve">Część C) </w:t>
      </w:r>
      <w:r w:rsidRPr="000F7BFB" w:rsidR="00D7458D">
        <w:rPr>
          <w:rStyle w:val="Odwoanieintensywne"/>
          <w:sz w:val="28"/>
          <w:szCs w:val="28"/>
        </w:rPr>
        <w:t>Sposoby weryfikacji i oceny efektów uczenia się osiągniętych przez studenta</w:t>
      </w:r>
    </w:p>
    <w:p w:rsidR="000F7BFB" w:rsidP="00E2105C" w:rsidRDefault="000F7BFB" w14:paraId="7160AABB" w14:textId="77777777">
      <w:pPr>
        <w:spacing w:after="0" w:line="240" w:lineRule="auto"/>
        <w:jc w:val="both"/>
        <w:rPr>
          <w:rFonts w:asciiTheme="minorHAnsi" w:hAnsiTheme="minorHAnsi" w:cstheme="minorHAnsi"/>
          <w:bCs/>
          <w:color w:val="0D0D0D" w:themeColor="text1" w:themeTint="F2"/>
          <w:sz w:val="24"/>
          <w:szCs w:val="24"/>
        </w:rPr>
      </w:pPr>
    </w:p>
    <w:p w:rsidR="000F7BFB" w:rsidP="2291765D" w:rsidRDefault="000F7BFB" w14:paraId="15EC9910" w14:textId="121FF14C">
      <w:pPr>
        <w:spacing w:after="0" w:line="240" w:lineRule="auto"/>
        <w:jc w:val="both"/>
        <w:rPr>
          <w:rFonts w:cs="Calibri"/>
          <w:color w:val="0D0D0D" w:themeColor="text1" w:themeTint="F2"/>
          <w:sz w:val="24"/>
          <w:szCs w:val="24"/>
        </w:rPr>
      </w:pPr>
    </w:p>
    <w:p w:rsidR="000F7BFB" w:rsidP="2291765D" w:rsidRDefault="0A065185" w14:paraId="50491AF3" w14:textId="7A18BADA">
      <w:pPr>
        <w:spacing w:after="0" w:line="240" w:lineRule="auto"/>
        <w:jc w:val="both"/>
        <w:rPr>
          <w:rFonts w:cs="Calibri"/>
          <w:color w:val="0D0D0D" w:themeColor="text1" w:themeTint="F2"/>
          <w:sz w:val="24"/>
          <w:szCs w:val="24"/>
        </w:rPr>
      </w:pPr>
      <w:r w:rsidRPr="2291765D">
        <w:rPr>
          <w:rFonts w:cs="Calibri"/>
          <w:color w:val="0D0D0D" w:themeColor="text1" w:themeTint="F2"/>
          <w:sz w:val="24"/>
          <w:szCs w:val="24"/>
        </w:rPr>
        <w:t>Zakładane efekty uczenia się dotyczące każdego przedmiotu oraz sposoby weryfikacji ich osiągnięcia przez studenta powinny zostać określone w sylabusie przedmiotu. Weryfikacja osiągnięcia zakładanych efektów uczenia się powinna obejmować wszystkie ich kategorie, tj. wiedzę, umiejętności oraz kompetencje społeczne.</w:t>
      </w:r>
    </w:p>
    <w:p w:rsidR="000F7BFB" w:rsidP="6B5F4B31" w:rsidRDefault="000F7BFB" w14:paraId="423859FE" w14:textId="6FF77125">
      <w:pPr>
        <w:spacing w:after="0" w:line="240" w:lineRule="auto"/>
        <w:jc w:val="both"/>
        <w:rPr>
          <w:rFonts w:cs="Calibri"/>
          <w:color w:val="000000" w:themeColor="text1"/>
          <w:sz w:val="24"/>
          <w:szCs w:val="24"/>
        </w:rPr>
      </w:pPr>
    </w:p>
    <w:p w:rsidR="27A4D11D" w:rsidP="3F2F3618" w:rsidRDefault="27A4D11D" w14:paraId="5943C455" w14:textId="08686AAC">
      <w:pPr>
        <w:spacing w:after="0" w:line="240" w:lineRule="auto"/>
        <w:jc w:val="both"/>
        <w:rPr>
          <w:rFonts w:cs="Calibri"/>
          <w:color w:val="0D0D0D" w:themeColor="text1" w:themeTint="F2"/>
          <w:sz w:val="24"/>
          <w:szCs w:val="24"/>
        </w:rPr>
      </w:pPr>
      <w:r w:rsidRPr="3F2F3618">
        <w:rPr>
          <w:rFonts w:cs="Calibri"/>
          <w:color w:val="0D0D0D" w:themeColor="text1" w:themeTint="F2"/>
          <w:sz w:val="24"/>
          <w:szCs w:val="24"/>
        </w:rPr>
        <w:t>Proponowane metody weryfikacji i oceny efektów uczenia się osiąganych przez studenta w ramach przedmiotu obejmują między innymi:</w:t>
      </w:r>
    </w:p>
    <w:p w:rsidR="000F7BFB" w:rsidP="2291765D" w:rsidRDefault="0A065185" w14:paraId="04D0CD39" w14:textId="5BC8C6F8">
      <w:pPr>
        <w:pStyle w:val="Akapitzlist"/>
        <w:numPr>
          <w:ilvl w:val="0"/>
          <w:numId w:val="13"/>
        </w:numPr>
        <w:spacing w:after="0" w:line="240" w:lineRule="auto"/>
        <w:jc w:val="both"/>
        <w:rPr>
          <w:rFonts w:cs="Calibri"/>
          <w:color w:val="0D0D0D" w:themeColor="text1" w:themeTint="F2"/>
          <w:sz w:val="24"/>
          <w:szCs w:val="24"/>
        </w:rPr>
      </w:pPr>
      <w:r w:rsidRPr="2291765D">
        <w:rPr>
          <w:rFonts w:cs="Calibri"/>
          <w:color w:val="0D0D0D" w:themeColor="text1" w:themeTint="F2"/>
          <w:sz w:val="24"/>
          <w:szCs w:val="24"/>
        </w:rPr>
        <w:t>egzamin pisemny, testowy lub ustny</w:t>
      </w:r>
    </w:p>
    <w:p w:rsidR="000F7BFB" w:rsidP="3F2F3618" w:rsidRDefault="0A065185" w14:paraId="3F8ECEA9" w14:textId="7E11B001">
      <w:pPr>
        <w:pStyle w:val="Akapitzlist"/>
        <w:numPr>
          <w:ilvl w:val="0"/>
          <w:numId w:val="13"/>
        </w:numPr>
        <w:spacing w:after="0" w:line="240" w:lineRule="auto"/>
        <w:jc w:val="both"/>
        <w:rPr>
          <w:rFonts w:cs="Calibri"/>
          <w:color w:val="000000" w:themeColor="text1"/>
          <w:sz w:val="24"/>
          <w:szCs w:val="24"/>
        </w:rPr>
      </w:pPr>
      <w:r w:rsidRPr="3F2F3618">
        <w:rPr>
          <w:rFonts w:cs="Calibri"/>
          <w:color w:val="000000" w:themeColor="text1"/>
          <w:sz w:val="24"/>
          <w:szCs w:val="24"/>
        </w:rPr>
        <w:t>zaliczenie pisemne, testowe</w:t>
      </w:r>
      <w:r w:rsidRPr="3F2F3618" w:rsidR="78751536">
        <w:rPr>
          <w:rFonts w:cs="Calibri"/>
          <w:color w:val="000000" w:themeColor="text1"/>
          <w:sz w:val="24"/>
          <w:szCs w:val="24"/>
        </w:rPr>
        <w:t>,</w:t>
      </w:r>
      <w:r w:rsidRPr="3F2F3618" w:rsidR="79F1DD55">
        <w:rPr>
          <w:rFonts w:cs="Calibri"/>
          <w:color w:val="000000" w:themeColor="text1"/>
          <w:sz w:val="24"/>
          <w:szCs w:val="24"/>
        </w:rPr>
        <w:t xml:space="preserve"> </w:t>
      </w:r>
      <w:r w:rsidRPr="3F2F3618">
        <w:rPr>
          <w:rFonts w:cs="Calibri"/>
          <w:color w:val="000000" w:themeColor="text1"/>
          <w:sz w:val="24"/>
          <w:szCs w:val="24"/>
        </w:rPr>
        <w:t>ustne</w:t>
      </w:r>
      <w:r w:rsidRPr="3F2F3618" w:rsidR="29B61D6F">
        <w:rPr>
          <w:rFonts w:cs="Calibri"/>
          <w:color w:val="000000" w:themeColor="text1"/>
          <w:sz w:val="24"/>
          <w:szCs w:val="24"/>
        </w:rPr>
        <w:t xml:space="preserve"> </w:t>
      </w:r>
      <w:r w:rsidRPr="3F2F3618" w:rsidR="29B61D6F">
        <w:rPr>
          <w:rFonts w:cs="Calibri"/>
          <w:color w:val="0D0D0D" w:themeColor="text1" w:themeTint="F2"/>
          <w:sz w:val="24"/>
          <w:szCs w:val="24"/>
        </w:rPr>
        <w:t>lub na podstawie zadań zleconych przez prowadzącego zajęcia</w:t>
      </w:r>
    </w:p>
    <w:p w:rsidR="000F7BFB" w:rsidP="2291765D" w:rsidRDefault="0A065185" w14:paraId="396AADB8" w14:textId="76110F72">
      <w:pPr>
        <w:pStyle w:val="Akapitzlist"/>
        <w:numPr>
          <w:ilvl w:val="0"/>
          <w:numId w:val="13"/>
        </w:numPr>
        <w:spacing w:after="0" w:line="240" w:lineRule="auto"/>
        <w:jc w:val="both"/>
        <w:rPr>
          <w:rFonts w:cs="Calibri"/>
          <w:color w:val="0D0D0D" w:themeColor="text1" w:themeTint="F2"/>
          <w:sz w:val="24"/>
          <w:szCs w:val="24"/>
        </w:rPr>
      </w:pPr>
      <w:r w:rsidRPr="3F2F3618">
        <w:rPr>
          <w:rFonts w:cs="Calibri"/>
          <w:color w:val="000000" w:themeColor="text1"/>
          <w:sz w:val="24"/>
          <w:szCs w:val="24"/>
        </w:rPr>
        <w:t>przygotowanie pracy semestralnej lub rocznej</w:t>
      </w:r>
    </w:p>
    <w:p w:rsidR="000F7BFB" w:rsidP="2291765D" w:rsidRDefault="0A065185" w14:paraId="0F20AD31" w14:textId="3E562ADD">
      <w:pPr>
        <w:pStyle w:val="Akapitzlist"/>
        <w:numPr>
          <w:ilvl w:val="0"/>
          <w:numId w:val="13"/>
        </w:numPr>
        <w:spacing w:after="0" w:line="240" w:lineRule="auto"/>
        <w:jc w:val="both"/>
        <w:rPr>
          <w:rFonts w:cs="Calibri"/>
          <w:color w:val="0D0D0D" w:themeColor="text1" w:themeTint="F2"/>
          <w:sz w:val="24"/>
          <w:szCs w:val="24"/>
        </w:rPr>
      </w:pPr>
      <w:r w:rsidRPr="3F2F3618">
        <w:rPr>
          <w:rFonts w:cs="Calibri"/>
          <w:color w:val="000000" w:themeColor="text1"/>
          <w:sz w:val="24"/>
          <w:szCs w:val="24"/>
        </w:rPr>
        <w:t>ocenę prezentacji projektu przygotowywanego indywidualnie lub grupowo</w:t>
      </w:r>
    </w:p>
    <w:p w:rsidR="000F7BFB" w:rsidP="2291765D" w:rsidRDefault="0A065185" w14:paraId="2D00FBAD" w14:textId="1098C82B">
      <w:pPr>
        <w:pStyle w:val="Akapitzlist"/>
        <w:numPr>
          <w:ilvl w:val="0"/>
          <w:numId w:val="13"/>
        </w:numPr>
        <w:spacing w:after="0" w:line="240" w:lineRule="auto"/>
        <w:jc w:val="both"/>
        <w:rPr>
          <w:rFonts w:cs="Calibri"/>
          <w:color w:val="0D0D0D" w:themeColor="text1" w:themeTint="F2"/>
          <w:sz w:val="24"/>
          <w:szCs w:val="24"/>
        </w:rPr>
      </w:pPr>
      <w:r w:rsidRPr="3F2F3618">
        <w:rPr>
          <w:rFonts w:cs="Calibri"/>
          <w:color w:val="000000" w:themeColor="text1"/>
          <w:sz w:val="24"/>
          <w:szCs w:val="24"/>
        </w:rPr>
        <w:t>ocenę procesu realizacji pracy dyplomowej</w:t>
      </w:r>
    </w:p>
    <w:p w:rsidR="000F7BFB" w:rsidP="2291765D" w:rsidRDefault="0A065185" w14:paraId="1B20E85F" w14:textId="341C5760">
      <w:pPr>
        <w:pStyle w:val="Akapitzlist"/>
        <w:numPr>
          <w:ilvl w:val="0"/>
          <w:numId w:val="13"/>
        </w:numPr>
        <w:spacing w:after="0" w:line="240" w:lineRule="auto"/>
        <w:jc w:val="both"/>
        <w:rPr>
          <w:rFonts w:cs="Calibri"/>
          <w:color w:val="0D0D0D" w:themeColor="text1" w:themeTint="F2"/>
          <w:sz w:val="24"/>
          <w:szCs w:val="24"/>
        </w:rPr>
      </w:pPr>
      <w:r w:rsidRPr="3F2F3618">
        <w:rPr>
          <w:rFonts w:cs="Calibri"/>
          <w:color w:val="000000" w:themeColor="text1"/>
          <w:sz w:val="24"/>
          <w:szCs w:val="24"/>
        </w:rPr>
        <w:t>recenzję pracy dyplomowej</w:t>
      </w:r>
    </w:p>
    <w:p w:rsidR="74BCC8F5" w:rsidP="3F2F3618" w:rsidRDefault="74BCC8F5" w14:paraId="67EA5932" w14:textId="09B4B250">
      <w:pPr>
        <w:spacing w:after="0" w:line="240" w:lineRule="auto"/>
        <w:jc w:val="both"/>
        <w:rPr>
          <w:rFonts w:cs="Calibri"/>
          <w:color w:val="0D0D0D" w:themeColor="text1" w:themeTint="F2"/>
          <w:sz w:val="24"/>
          <w:szCs w:val="24"/>
        </w:rPr>
      </w:pPr>
      <w:r w:rsidRPr="3F2F3618">
        <w:rPr>
          <w:rFonts w:cs="Calibri"/>
          <w:color w:val="0D0D0D" w:themeColor="text1" w:themeTint="F2"/>
          <w:sz w:val="24"/>
          <w:szCs w:val="24"/>
        </w:rPr>
        <w:t>Preferowanymi metodami weryfikacji i oceny osiąganych efektów uczenia się powinny być metody wymagające samodzielnej (indywidualnej lub zespołowej) pracy studenta.</w:t>
      </w:r>
    </w:p>
    <w:p w:rsidR="3F2F3618" w:rsidP="3F2F3618" w:rsidRDefault="3F2F3618" w14:paraId="1E2EB59F" w14:textId="53E5A437">
      <w:pPr>
        <w:spacing w:after="0" w:line="240" w:lineRule="auto"/>
        <w:jc w:val="both"/>
        <w:rPr>
          <w:color w:val="000000" w:themeColor="text1"/>
          <w:sz w:val="24"/>
          <w:szCs w:val="24"/>
        </w:rPr>
      </w:pPr>
    </w:p>
    <w:p w:rsidR="000F7BFB" w:rsidP="2291765D" w:rsidRDefault="000F7BFB" w14:paraId="113C996A" w14:textId="22B0D262">
      <w:pPr>
        <w:spacing w:after="0" w:line="240" w:lineRule="auto"/>
        <w:jc w:val="both"/>
        <w:rPr>
          <w:rFonts w:cs="Calibri"/>
          <w:color w:val="0D0D0D" w:themeColor="text1" w:themeTint="F2"/>
          <w:sz w:val="24"/>
          <w:szCs w:val="24"/>
        </w:rPr>
      </w:pPr>
    </w:p>
    <w:p w:rsidR="000F7BFB" w:rsidP="2291765D" w:rsidRDefault="0A065185" w14:paraId="7A1F8F19" w14:textId="727EBEAD">
      <w:pPr>
        <w:spacing w:after="0" w:line="240" w:lineRule="auto"/>
        <w:jc w:val="both"/>
        <w:rPr>
          <w:rFonts w:cs="Calibri"/>
          <w:color w:val="0D0D0D" w:themeColor="text1" w:themeTint="F2"/>
          <w:sz w:val="24"/>
          <w:szCs w:val="24"/>
        </w:rPr>
      </w:pPr>
      <w:r w:rsidRPr="2291765D">
        <w:rPr>
          <w:rFonts w:cs="Calibri"/>
          <w:color w:val="0D0D0D" w:themeColor="text1" w:themeTint="F2"/>
          <w:sz w:val="24"/>
          <w:szCs w:val="24"/>
        </w:rPr>
        <w:t xml:space="preserve">Ocena końcowa z każdego przedmiotu powinna odzwierciedlać poziom osiągnięcia zakładanych efektów uczenia się (procent łącznej sumy punktów oceniających osiągnięty </w:t>
      </w:r>
      <w:r w:rsidRPr="2291765D" w:rsidR="629C1748">
        <w:rPr>
          <w:rFonts w:cs="Calibri"/>
          <w:color w:val="0D0D0D" w:themeColor="text1" w:themeTint="F2"/>
          <w:sz w:val="24"/>
          <w:szCs w:val="24"/>
        </w:rPr>
        <w:t>poziom</w:t>
      </w:r>
      <w:r w:rsidRPr="2291765D">
        <w:rPr>
          <w:rFonts w:cs="Calibri"/>
          <w:color w:val="0D0D0D" w:themeColor="text1" w:themeTint="F2"/>
          <w:sz w:val="24"/>
          <w:szCs w:val="24"/>
        </w:rPr>
        <w:t xml:space="preserve"> wymaganej wiedzy/umiejętności):</w:t>
      </w:r>
    </w:p>
    <w:p w:rsidR="000F7BFB" w:rsidP="2291765D" w:rsidRDefault="0A065185" w14:paraId="739476AF" w14:textId="3693109C">
      <w:pPr>
        <w:pStyle w:val="Akapitzlist"/>
        <w:numPr>
          <w:ilvl w:val="0"/>
          <w:numId w:val="6"/>
        </w:numPr>
        <w:spacing w:after="0" w:line="240" w:lineRule="auto"/>
        <w:jc w:val="both"/>
        <w:rPr>
          <w:rFonts w:cs="Calibri"/>
          <w:color w:val="0D0D0D" w:themeColor="text1" w:themeTint="F2"/>
          <w:sz w:val="24"/>
          <w:szCs w:val="24"/>
        </w:rPr>
      </w:pPr>
      <w:r w:rsidRPr="2291765D">
        <w:rPr>
          <w:rFonts w:cs="Calibri"/>
          <w:color w:val="0D0D0D" w:themeColor="text1" w:themeTint="F2"/>
          <w:sz w:val="24"/>
          <w:szCs w:val="24"/>
        </w:rPr>
        <w:t>bardzo dobry – zakładane efekty uczenia się osiągnięte w pełni (91–100%)</w:t>
      </w:r>
    </w:p>
    <w:p w:rsidR="000F7BFB" w:rsidP="2291765D" w:rsidRDefault="0A065185" w14:paraId="1901623E" w14:textId="1EEF27DD">
      <w:pPr>
        <w:pStyle w:val="Akapitzlist"/>
        <w:numPr>
          <w:ilvl w:val="0"/>
          <w:numId w:val="6"/>
        </w:numPr>
        <w:spacing w:after="0" w:line="240" w:lineRule="auto"/>
        <w:jc w:val="both"/>
        <w:rPr>
          <w:rFonts w:cs="Calibri"/>
          <w:color w:val="0D0D0D" w:themeColor="text1" w:themeTint="F2"/>
          <w:sz w:val="24"/>
          <w:szCs w:val="24"/>
        </w:rPr>
      </w:pPr>
      <w:r w:rsidRPr="2291765D">
        <w:rPr>
          <w:rFonts w:cs="Calibri"/>
          <w:color w:val="0D0D0D" w:themeColor="text1" w:themeTint="F2"/>
          <w:sz w:val="24"/>
          <w:szCs w:val="24"/>
        </w:rPr>
        <w:t>dobry plus – zakładane efekty uczenia się osiągnięte z niewielkimi niedociągnięciami (81–90%)</w:t>
      </w:r>
    </w:p>
    <w:p w:rsidR="000F7BFB" w:rsidP="2291765D" w:rsidRDefault="0A065185" w14:paraId="3B76C454" w14:textId="447F9AA1">
      <w:pPr>
        <w:pStyle w:val="Akapitzlist"/>
        <w:numPr>
          <w:ilvl w:val="0"/>
          <w:numId w:val="6"/>
        </w:numPr>
        <w:spacing w:after="0" w:line="240" w:lineRule="auto"/>
        <w:jc w:val="both"/>
        <w:rPr>
          <w:rFonts w:cs="Calibri"/>
          <w:color w:val="0D0D0D" w:themeColor="text1" w:themeTint="F2"/>
          <w:sz w:val="24"/>
          <w:szCs w:val="24"/>
        </w:rPr>
      </w:pPr>
      <w:r w:rsidRPr="2291765D">
        <w:rPr>
          <w:rFonts w:cs="Calibri"/>
          <w:color w:val="0D0D0D" w:themeColor="text1" w:themeTint="F2"/>
          <w:sz w:val="24"/>
          <w:szCs w:val="24"/>
        </w:rPr>
        <w:t>dobry – zakładane efekty uczenia się osiągnięte z pewnymi brakami, które mogą być dość szybko uzupełnione (71–80%)</w:t>
      </w:r>
    </w:p>
    <w:p w:rsidR="000F7BFB" w:rsidP="2291765D" w:rsidRDefault="0A065185" w14:paraId="63726708" w14:textId="6C41E597">
      <w:pPr>
        <w:pStyle w:val="Akapitzlist"/>
        <w:numPr>
          <w:ilvl w:val="0"/>
          <w:numId w:val="6"/>
        </w:numPr>
        <w:spacing w:after="0" w:line="240" w:lineRule="auto"/>
        <w:jc w:val="both"/>
        <w:rPr>
          <w:rFonts w:cs="Calibri"/>
          <w:color w:val="0D0D0D" w:themeColor="text1" w:themeTint="F2"/>
          <w:sz w:val="24"/>
          <w:szCs w:val="24"/>
        </w:rPr>
      </w:pPr>
      <w:r w:rsidRPr="2291765D">
        <w:rPr>
          <w:rFonts w:cs="Calibri"/>
          <w:color w:val="0D0D0D" w:themeColor="text1" w:themeTint="F2"/>
          <w:sz w:val="24"/>
          <w:szCs w:val="24"/>
        </w:rPr>
        <w:t>dostateczny plus – zakładane efekty uczenia się osiągnięte z istotnymi brakami, które mogą być dość szybko uzupełnione (61–70%)</w:t>
      </w:r>
    </w:p>
    <w:p w:rsidR="000F7BFB" w:rsidP="3961441F" w:rsidRDefault="0A065185" w14:paraId="5F3BDDA9" w14:textId="7812DB69">
      <w:pPr>
        <w:pStyle w:val="Akapitzlist"/>
        <w:numPr>
          <w:ilvl w:val="0"/>
          <w:numId w:val="6"/>
        </w:numPr>
        <w:spacing w:after="0" w:line="240" w:lineRule="auto"/>
        <w:jc w:val="both"/>
        <w:rPr>
          <w:color w:val="000000" w:themeColor="text1"/>
          <w:sz w:val="24"/>
          <w:szCs w:val="24"/>
        </w:rPr>
      </w:pPr>
      <w:r w:rsidRPr="3961441F">
        <w:rPr>
          <w:rFonts w:cs="Calibri"/>
          <w:color w:val="000000" w:themeColor="text1"/>
          <w:sz w:val="24"/>
          <w:szCs w:val="24"/>
        </w:rPr>
        <w:t xml:space="preserve">dostateczny – </w:t>
      </w:r>
      <w:r w:rsidRPr="3961441F" w:rsidR="064B0F91">
        <w:rPr>
          <w:rFonts w:cs="Calibri"/>
          <w:color w:val="000000" w:themeColor="text1"/>
          <w:sz w:val="24"/>
          <w:szCs w:val="24"/>
        </w:rPr>
        <w:t>zakładane efekty uczenia się osiągnięte z istotnymi brakami z zachowaniem minimalnego poziomu wymagań</w:t>
      </w:r>
      <w:r w:rsidRPr="3961441F">
        <w:rPr>
          <w:rFonts w:cs="Calibri"/>
          <w:color w:val="000000" w:themeColor="text1"/>
          <w:sz w:val="24"/>
          <w:szCs w:val="24"/>
        </w:rPr>
        <w:t xml:space="preserve"> (5</w:t>
      </w:r>
      <w:r w:rsidR="00B7573F">
        <w:rPr>
          <w:rFonts w:cs="Calibri"/>
          <w:color w:val="000000" w:themeColor="text1"/>
          <w:sz w:val="24"/>
          <w:szCs w:val="24"/>
        </w:rPr>
        <w:t>1</w:t>
      </w:r>
      <w:r w:rsidRPr="3961441F">
        <w:rPr>
          <w:rFonts w:cs="Calibri"/>
          <w:color w:val="000000" w:themeColor="text1"/>
          <w:sz w:val="24"/>
          <w:szCs w:val="24"/>
        </w:rPr>
        <w:t>–60%)</w:t>
      </w:r>
    </w:p>
    <w:p w:rsidR="000F7BFB" w:rsidP="61CFD174" w:rsidRDefault="4A3D302F" w14:paraId="391E90AA" w14:textId="1DF143F6">
      <w:pPr>
        <w:pStyle w:val="Akapitzlist"/>
        <w:numPr>
          <w:ilvl w:val="0"/>
          <w:numId w:val="6"/>
        </w:numPr>
        <w:spacing w:after="0" w:line="240" w:lineRule="auto"/>
        <w:jc w:val="both"/>
        <w:rPr>
          <w:rFonts w:cs="Calibri"/>
          <w:color w:val="000000" w:themeColor="text1"/>
          <w:sz w:val="24"/>
          <w:szCs w:val="24"/>
        </w:rPr>
      </w:pPr>
      <w:r w:rsidRPr="61CFD174">
        <w:rPr>
          <w:rFonts w:cs="Calibri"/>
          <w:color w:val="000000" w:themeColor="text1"/>
          <w:sz w:val="24"/>
          <w:szCs w:val="24"/>
        </w:rPr>
        <w:t>niedostateczny – zakładane efekty uczenia się nie zostały osiągnięte</w:t>
      </w:r>
    </w:p>
    <w:p w:rsidR="000F7BFB" w:rsidP="2291765D" w:rsidRDefault="000F7BFB" w14:paraId="39382739" w14:textId="55820D52">
      <w:pPr>
        <w:spacing w:after="160" w:line="259" w:lineRule="auto"/>
        <w:rPr>
          <w:rFonts w:cs="Calibri"/>
          <w:color w:val="000000" w:themeColor="text1"/>
        </w:rPr>
      </w:pPr>
    </w:p>
    <w:p w:rsidR="000F7BFB" w:rsidP="2291765D" w:rsidRDefault="0A065185" w14:paraId="2161D17A" w14:textId="1F35DEEE">
      <w:pPr>
        <w:spacing w:after="0" w:line="240" w:lineRule="auto"/>
        <w:jc w:val="both"/>
        <w:rPr>
          <w:rFonts w:cs="Calibri"/>
          <w:color w:val="0D0D0D" w:themeColor="text1" w:themeTint="F2"/>
          <w:sz w:val="24"/>
          <w:szCs w:val="24"/>
        </w:rPr>
      </w:pPr>
      <w:r w:rsidRPr="2291765D">
        <w:rPr>
          <w:rFonts w:cs="Calibri"/>
          <w:color w:val="0D0D0D" w:themeColor="text1" w:themeTint="F2"/>
          <w:sz w:val="24"/>
          <w:szCs w:val="24"/>
        </w:rPr>
        <w:t>Weryfikacja osiągnięcia zakładanych efektów uczenia się na poziomie kierunku odbywa się na podstawie oceny procesu realizacji pracy dyplomowej, recenzji pracy dyplomowej oraz egzaminu dyplomowego.</w:t>
      </w:r>
    </w:p>
    <w:p w:rsidR="000F7BFB" w:rsidP="2291765D" w:rsidRDefault="000F7BFB" w14:paraId="51B5FD6B" w14:textId="47E2F838">
      <w:pPr>
        <w:spacing w:after="160" w:line="259" w:lineRule="auto"/>
        <w:rPr>
          <w:rFonts w:cs="Calibri"/>
          <w:color w:val="000000" w:themeColor="text1"/>
        </w:rPr>
      </w:pPr>
    </w:p>
    <w:p w:rsidR="000F7BFB" w:rsidP="2291765D" w:rsidRDefault="000F7BFB" w14:paraId="4473646F" w14:textId="6F3AE696">
      <w:pPr>
        <w:spacing w:after="0" w:line="240" w:lineRule="auto"/>
        <w:jc w:val="both"/>
        <w:rPr>
          <w:rFonts w:asciiTheme="minorHAnsi" w:hAnsiTheme="minorHAnsi" w:cstheme="minorBidi"/>
          <w:color w:val="0D0D0D" w:themeColor="text1" w:themeTint="F2"/>
          <w:sz w:val="24"/>
          <w:szCs w:val="24"/>
        </w:rPr>
      </w:pPr>
    </w:p>
    <w:p w:rsidR="00D7458D" w:rsidP="00E2105C" w:rsidRDefault="00D7458D" w14:paraId="3623A3EB" w14:textId="77777777">
      <w:pPr>
        <w:spacing w:after="0" w:line="240" w:lineRule="auto"/>
        <w:jc w:val="both"/>
        <w:rPr>
          <w:rFonts w:asciiTheme="minorHAnsi" w:hAnsiTheme="minorHAnsi" w:cstheme="minorHAnsi"/>
          <w:bCs/>
          <w:color w:val="0D0D0D" w:themeColor="text1" w:themeTint="F2"/>
          <w:sz w:val="24"/>
          <w:szCs w:val="24"/>
        </w:rPr>
      </w:pPr>
    </w:p>
    <w:p w:rsidR="005E2B9B" w:rsidP="00E2105C" w:rsidRDefault="005E2B9B" w14:paraId="5EA22CC4" w14:textId="77777777">
      <w:pPr>
        <w:spacing w:after="0" w:line="240" w:lineRule="auto"/>
        <w:jc w:val="both"/>
        <w:rPr>
          <w:rFonts w:asciiTheme="minorHAnsi" w:hAnsiTheme="minorHAnsi" w:cstheme="minorHAnsi"/>
          <w:bCs/>
          <w:color w:val="0D0D0D" w:themeColor="text1" w:themeTint="F2"/>
          <w:sz w:val="24"/>
          <w:szCs w:val="24"/>
        </w:rPr>
      </w:pPr>
    </w:p>
    <w:sectPr w:rsidR="005E2B9B" w:rsidSect="00D96A82">
      <w:pgSz w:w="11906" w:h="16838" w:orient="portrait"/>
      <w:pgMar w:top="720" w:right="1106" w:bottom="720" w:left="11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04176" w:rsidRDefault="00304176" w14:paraId="469AC1F3" w14:textId="77777777">
      <w:pPr>
        <w:spacing w:after="0" w:line="240" w:lineRule="auto"/>
      </w:pPr>
      <w:r>
        <w:separator/>
      </w:r>
    </w:p>
  </w:endnote>
  <w:endnote w:type="continuationSeparator" w:id="0">
    <w:p w:rsidR="00304176" w:rsidRDefault="00304176" w14:paraId="7D945078" w14:textId="77777777">
      <w:pPr>
        <w:spacing w:after="0" w:line="240" w:lineRule="auto"/>
      </w:pPr>
      <w:r>
        <w:continuationSeparator/>
      </w:r>
    </w:p>
  </w:endnote>
  <w:endnote w:type="continuationNotice" w:id="1">
    <w:p w:rsidR="00304176" w:rsidRDefault="00304176" w14:paraId="56260EF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Yu Mincho">
    <w:altName w:val="MS Gothic"/>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87D0B" w:rsidRDefault="00187D0B" w14:paraId="48C6C46B" w14:textId="20743C19">
    <w:pPr>
      <w:pStyle w:val="Stopka"/>
    </w:pPr>
    <w:ins w:author="Anna Beata Kwiatkowska" w:date="2023-11-22T23:53:00Z" w:id="1">
      <w:r>
        <w:rPr>
          <w:noProof/>
          <w14:ligatures w14:val="standardContextual"/>
        </w:rPr>
        <w:drawing>
          <wp:inline distT="0" distB="0" distL="0" distR="0" wp14:anchorId="2632447B" wp14:editId="7179DB67">
            <wp:extent cx="5760085" cy="673100"/>
            <wp:effectExtent l="0" t="0" r="0" b="0"/>
            <wp:docPr id="1" name="image2.png" descr="cid:image001.png@01D98273.E8F65D10"/>
            <wp:cNvGraphicFramePr/>
            <a:graphic xmlns:a="http://schemas.openxmlformats.org/drawingml/2006/main">
              <a:graphicData uri="http://schemas.openxmlformats.org/drawingml/2006/picture">
                <pic:pic xmlns:pic="http://schemas.openxmlformats.org/drawingml/2006/picture">
                  <pic:nvPicPr>
                    <pic:cNvPr id="1" name="image2.png" descr="cid:image001.png@01D98273.E8F65D10"/>
                    <pic:cNvPicPr/>
                  </pic:nvPicPr>
                  <pic:blipFill>
                    <a:blip r:embed="rId1"/>
                    <a:srcRect/>
                    <a:stretch>
                      <a:fillRect/>
                    </a:stretch>
                  </pic:blipFill>
                  <pic:spPr>
                    <a:xfrm>
                      <a:off x="0" y="0"/>
                      <a:ext cx="5760085" cy="673100"/>
                    </a:xfrm>
                    <a:prstGeom prst="rect">
                      <a:avLst/>
                    </a:prstGeom>
                    <a:ln/>
                  </pic:spPr>
                </pic:pic>
              </a:graphicData>
            </a:graphic>
          </wp:inline>
        </w:drawing>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04176" w:rsidRDefault="00304176" w14:paraId="17014EDC" w14:textId="77777777">
      <w:pPr>
        <w:spacing w:after="0" w:line="240" w:lineRule="auto"/>
      </w:pPr>
      <w:r>
        <w:separator/>
      </w:r>
    </w:p>
  </w:footnote>
  <w:footnote w:type="continuationSeparator" w:id="0">
    <w:p w:rsidR="00304176" w:rsidRDefault="00304176" w14:paraId="7D82F743" w14:textId="77777777">
      <w:pPr>
        <w:spacing w:after="0" w:line="240" w:lineRule="auto"/>
      </w:pPr>
      <w:r>
        <w:continuationSeparator/>
      </w:r>
    </w:p>
  </w:footnote>
  <w:footnote w:type="continuationNotice" w:id="1">
    <w:p w:rsidR="00304176" w:rsidRDefault="00304176" w14:paraId="6350957C"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06CA6"/>
    <w:multiLevelType w:val="hybridMultilevel"/>
    <w:tmpl w:val="0CE03894"/>
    <w:lvl w:ilvl="0" w:tplc="F34E9CDA">
      <w:start w:val="1"/>
      <w:numFmt w:val="bullet"/>
      <w:lvlText w:val=""/>
      <w:lvlJc w:val="left"/>
      <w:pPr>
        <w:ind w:left="720" w:hanging="360"/>
      </w:pPr>
      <w:rPr>
        <w:rFonts w:hint="default" w:ascii="Symbol" w:hAnsi="Symbol"/>
      </w:rPr>
    </w:lvl>
    <w:lvl w:ilvl="1" w:tplc="DF48579E">
      <w:start w:val="1"/>
      <w:numFmt w:val="bullet"/>
      <w:lvlText w:val="o"/>
      <w:lvlJc w:val="left"/>
      <w:pPr>
        <w:ind w:left="1440" w:hanging="360"/>
      </w:pPr>
      <w:rPr>
        <w:rFonts w:hint="default" w:ascii="Courier New" w:hAnsi="Courier New"/>
      </w:rPr>
    </w:lvl>
    <w:lvl w:ilvl="2" w:tplc="9AE616AE">
      <w:start w:val="1"/>
      <w:numFmt w:val="bullet"/>
      <w:lvlText w:val=""/>
      <w:lvlJc w:val="left"/>
      <w:pPr>
        <w:ind w:left="2160" w:hanging="360"/>
      </w:pPr>
      <w:rPr>
        <w:rFonts w:hint="default" w:ascii="Wingdings" w:hAnsi="Wingdings"/>
      </w:rPr>
    </w:lvl>
    <w:lvl w:ilvl="3" w:tplc="8F9A8F5C">
      <w:start w:val="1"/>
      <w:numFmt w:val="bullet"/>
      <w:lvlText w:val=""/>
      <w:lvlJc w:val="left"/>
      <w:pPr>
        <w:ind w:left="2880" w:hanging="360"/>
      </w:pPr>
      <w:rPr>
        <w:rFonts w:hint="default" w:ascii="Symbol" w:hAnsi="Symbol"/>
      </w:rPr>
    </w:lvl>
    <w:lvl w:ilvl="4" w:tplc="35C4F41A">
      <w:start w:val="1"/>
      <w:numFmt w:val="bullet"/>
      <w:lvlText w:val="o"/>
      <w:lvlJc w:val="left"/>
      <w:pPr>
        <w:ind w:left="3600" w:hanging="360"/>
      </w:pPr>
      <w:rPr>
        <w:rFonts w:hint="default" w:ascii="Courier New" w:hAnsi="Courier New"/>
      </w:rPr>
    </w:lvl>
    <w:lvl w:ilvl="5" w:tplc="49B29C3C">
      <w:start w:val="1"/>
      <w:numFmt w:val="bullet"/>
      <w:lvlText w:val=""/>
      <w:lvlJc w:val="left"/>
      <w:pPr>
        <w:ind w:left="4320" w:hanging="360"/>
      </w:pPr>
      <w:rPr>
        <w:rFonts w:hint="default" w:ascii="Wingdings" w:hAnsi="Wingdings"/>
      </w:rPr>
    </w:lvl>
    <w:lvl w:ilvl="6" w:tplc="2586096C">
      <w:start w:val="1"/>
      <w:numFmt w:val="bullet"/>
      <w:lvlText w:val=""/>
      <w:lvlJc w:val="left"/>
      <w:pPr>
        <w:ind w:left="5040" w:hanging="360"/>
      </w:pPr>
      <w:rPr>
        <w:rFonts w:hint="default" w:ascii="Symbol" w:hAnsi="Symbol"/>
      </w:rPr>
    </w:lvl>
    <w:lvl w:ilvl="7" w:tplc="B7745676">
      <w:start w:val="1"/>
      <w:numFmt w:val="bullet"/>
      <w:lvlText w:val="o"/>
      <w:lvlJc w:val="left"/>
      <w:pPr>
        <w:ind w:left="5760" w:hanging="360"/>
      </w:pPr>
      <w:rPr>
        <w:rFonts w:hint="default" w:ascii="Courier New" w:hAnsi="Courier New"/>
      </w:rPr>
    </w:lvl>
    <w:lvl w:ilvl="8" w:tplc="8520AE18">
      <w:start w:val="1"/>
      <w:numFmt w:val="bullet"/>
      <w:lvlText w:val=""/>
      <w:lvlJc w:val="left"/>
      <w:pPr>
        <w:ind w:left="6480" w:hanging="360"/>
      </w:pPr>
      <w:rPr>
        <w:rFonts w:hint="default" w:ascii="Wingdings" w:hAnsi="Wingdings"/>
      </w:rPr>
    </w:lvl>
  </w:abstractNum>
  <w:abstractNum w:abstractNumId="1" w15:restartNumberingAfterBreak="0">
    <w:nsid w:val="26CFBE9E"/>
    <w:multiLevelType w:val="hybridMultilevel"/>
    <w:tmpl w:val="82F21F80"/>
    <w:lvl w:ilvl="0" w:tplc="BAAE5360">
      <w:start w:val="1"/>
      <w:numFmt w:val="bullet"/>
      <w:lvlText w:val=""/>
      <w:lvlJc w:val="left"/>
      <w:pPr>
        <w:ind w:left="720" w:hanging="360"/>
      </w:pPr>
      <w:rPr>
        <w:rFonts w:hint="default" w:ascii="Symbol" w:hAnsi="Symbol"/>
      </w:rPr>
    </w:lvl>
    <w:lvl w:ilvl="1" w:tplc="FBEAEC82">
      <w:start w:val="1"/>
      <w:numFmt w:val="bullet"/>
      <w:lvlText w:val="o"/>
      <w:lvlJc w:val="left"/>
      <w:pPr>
        <w:ind w:left="1440" w:hanging="360"/>
      </w:pPr>
      <w:rPr>
        <w:rFonts w:hint="default" w:ascii="Courier New" w:hAnsi="Courier New"/>
      </w:rPr>
    </w:lvl>
    <w:lvl w:ilvl="2" w:tplc="E91699CE">
      <w:start w:val="1"/>
      <w:numFmt w:val="bullet"/>
      <w:lvlText w:val=""/>
      <w:lvlJc w:val="left"/>
      <w:pPr>
        <w:ind w:left="2160" w:hanging="360"/>
      </w:pPr>
      <w:rPr>
        <w:rFonts w:hint="default" w:ascii="Wingdings" w:hAnsi="Wingdings"/>
      </w:rPr>
    </w:lvl>
    <w:lvl w:ilvl="3" w:tplc="20246E2E">
      <w:start w:val="1"/>
      <w:numFmt w:val="bullet"/>
      <w:lvlText w:val=""/>
      <w:lvlJc w:val="left"/>
      <w:pPr>
        <w:ind w:left="2880" w:hanging="360"/>
      </w:pPr>
      <w:rPr>
        <w:rFonts w:hint="default" w:ascii="Symbol" w:hAnsi="Symbol"/>
      </w:rPr>
    </w:lvl>
    <w:lvl w:ilvl="4" w:tplc="6986B842">
      <w:start w:val="1"/>
      <w:numFmt w:val="bullet"/>
      <w:lvlText w:val="o"/>
      <w:lvlJc w:val="left"/>
      <w:pPr>
        <w:ind w:left="3600" w:hanging="360"/>
      </w:pPr>
      <w:rPr>
        <w:rFonts w:hint="default" w:ascii="Courier New" w:hAnsi="Courier New"/>
      </w:rPr>
    </w:lvl>
    <w:lvl w:ilvl="5" w:tplc="430EFB28">
      <w:start w:val="1"/>
      <w:numFmt w:val="bullet"/>
      <w:lvlText w:val=""/>
      <w:lvlJc w:val="left"/>
      <w:pPr>
        <w:ind w:left="4320" w:hanging="360"/>
      </w:pPr>
      <w:rPr>
        <w:rFonts w:hint="default" w:ascii="Wingdings" w:hAnsi="Wingdings"/>
      </w:rPr>
    </w:lvl>
    <w:lvl w:ilvl="6" w:tplc="C448B1F6">
      <w:start w:val="1"/>
      <w:numFmt w:val="bullet"/>
      <w:lvlText w:val=""/>
      <w:lvlJc w:val="left"/>
      <w:pPr>
        <w:ind w:left="5040" w:hanging="360"/>
      </w:pPr>
      <w:rPr>
        <w:rFonts w:hint="default" w:ascii="Symbol" w:hAnsi="Symbol"/>
      </w:rPr>
    </w:lvl>
    <w:lvl w:ilvl="7" w:tplc="99CC9B3C">
      <w:start w:val="1"/>
      <w:numFmt w:val="bullet"/>
      <w:lvlText w:val="o"/>
      <w:lvlJc w:val="left"/>
      <w:pPr>
        <w:ind w:left="5760" w:hanging="360"/>
      </w:pPr>
      <w:rPr>
        <w:rFonts w:hint="default" w:ascii="Courier New" w:hAnsi="Courier New"/>
      </w:rPr>
    </w:lvl>
    <w:lvl w:ilvl="8" w:tplc="E1F04DDE">
      <w:start w:val="1"/>
      <w:numFmt w:val="bullet"/>
      <w:lvlText w:val=""/>
      <w:lvlJc w:val="left"/>
      <w:pPr>
        <w:ind w:left="6480" w:hanging="360"/>
      </w:pPr>
      <w:rPr>
        <w:rFonts w:hint="default" w:ascii="Wingdings" w:hAnsi="Wingdings"/>
      </w:rPr>
    </w:lvl>
  </w:abstractNum>
  <w:abstractNum w:abstractNumId="2" w15:restartNumberingAfterBreak="0">
    <w:nsid w:val="27498479"/>
    <w:multiLevelType w:val="hybridMultilevel"/>
    <w:tmpl w:val="896EA50C"/>
    <w:lvl w:ilvl="0" w:tplc="5D3418AE">
      <w:start w:val="1"/>
      <w:numFmt w:val="bullet"/>
      <w:lvlText w:val=""/>
      <w:lvlJc w:val="left"/>
      <w:pPr>
        <w:ind w:left="720" w:hanging="360"/>
      </w:pPr>
      <w:rPr>
        <w:rFonts w:hint="default" w:ascii="Symbol" w:hAnsi="Symbol"/>
      </w:rPr>
    </w:lvl>
    <w:lvl w:ilvl="1" w:tplc="0A9A3350">
      <w:start w:val="1"/>
      <w:numFmt w:val="bullet"/>
      <w:lvlText w:val="o"/>
      <w:lvlJc w:val="left"/>
      <w:pPr>
        <w:ind w:left="1440" w:hanging="360"/>
      </w:pPr>
      <w:rPr>
        <w:rFonts w:hint="default" w:ascii="Courier New" w:hAnsi="Courier New"/>
      </w:rPr>
    </w:lvl>
    <w:lvl w:ilvl="2" w:tplc="1466EDA0">
      <w:start w:val="1"/>
      <w:numFmt w:val="bullet"/>
      <w:lvlText w:val=""/>
      <w:lvlJc w:val="left"/>
      <w:pPr>
        <w:ind w:left="2160" w:hanging="360"/>
      </w:pPr>
      <w:rPr>
        <w:rFonts w:hint="default" w:ascii="Wingdings" w:hAnsi="Wingdings"/>
      </w:rPr>
    </w:lvl>
    <w:lvl w:ilvl="3" w:tplc="BF18B44A">
      <w:start w:val="1"/>
      <w:numFmt w:val="bullet"/>
      <w:lvlText w:val=""/>
      <w:lvlJc w:val="left"/>
      <w:pPr>
        <w:ind w:left="2880" w:hanging="360"/>
      </w:pPr>
      <w:rPr>
        <w:rFonts w:hint="default" w:ascii="Symbol" w:hAnsi="Symbol"/>
      </w:rPr>
    </w:lvl>
    <w:lvl w:ilvl="4" w:tplc="211A62E0">
      <w:start w:val="1"/>
      <w:numFmt w:val="bullet"/>
      <w:lvlText w:val="o"/>
      <w:lvlJc w:val="left"/>
      <w:pPr>
        <w:ind w:left="3600" w:hanging="360"/>
      </w:pPr>
      <w:rPr>
        <w:rFonts w:hint="default" w:ascii="Courier New" w:hAnsi="Courier New"/>
      </w:rPr>
    </w:lvl>
    <w:lvl w:ilvl="5" w:tplc="9F62E9F6">
      <w:start w:val="1"/>
      <w:numFmt w:val="bullet"/>
      <w:lvlText w:val=""/>
      <w:lvlJc w:val="left"/>
      <w:pPr>
        <w:ind w:left="4320" w:hanging="360"/>
      </w:pPr>
      <w:rPr>
        <w:rFonts w:hint="default" w:ascii="Wingdings" w:hAnsi="Wingdings"/>
      </w:rPr>
    </w:lvl>
    <w:lvl w:ilvl="6" w:tplc="3D6838A8">
      <w:start w:val="1"/>
      <w:numFmt w:val="bullet"/>
      <w:lvlText w:val=""/>
      <w:lvlJc w:val="left"/>
      <w:pPr>
        <w:ind w:left="5040" w:hanging="360"/>
      </w:pPr>
      <w:rPr>
        <w:rFonts w:hint="default" w:ascii="Symbol" w:hAnsi="Symbol"/>
      </w:rPr>
    </w:lvl>
    <w:lvl w:ilvl="7" w:tplc="EF1A5C96">
      <w:start w:val="1"/>
      <w:numFmt w:val="bullet"/>
      <w:lvlText w:val="o"/>
      <w:lvlJc w:val="left"/>
      <w:pPr>
        <w:ind w:left="5760" w:hanging="360"/>
      </w:pPr>
      <w:rPr>
        <w:rFonts w:hint="default" w:ascii="Courier New" w:hAnsi="Courier New"/>
      </w:rPr>
    </w:lvl>
    <w:lvl w:ilvl="8" w:tplc="3E78011E">
      <w:start w:val="1"/>
      <w:numFmt w:val="bullet"/>
      <w:lvlText w:val=""/>
      <w:lvlJc w:val="left"/>
      <w:pPr>
        <w:ind w:left="6480" w:hanging="360"/>
      </w:pPr>
      <w:rPr>
        <w:rFonts w:hint="default" w:ascii="Wingdings" w:hAnsi="Wingdings"/>
      </w:rPr>
    </w:lvl>
  </w:abstractNum>
  <w:abstractNum w:abstractNumId="3" w15:restartNumberingAfterBreak="0">
    <w:nsid w:val="2B71D7CC"/>
    <w:multiLevelType w:val="hybridMultilevel"/>
    <w:tmpl w:val="B5EE1304"/>
    <w:lvl w:ilvl="0" w:tplc="D0502364">
      <w:start w:val="1"/>
      <w:numFmt w:val="bullet"/>
      <w:lvlText w:val=""/>
      <w:lvlJc w:val="left"/>
      <w:pPr>
        <w:ind w:left="720" w:hanging="360"/>
      </w:pPr>
      <w:rPr>
        <w:rFonts w:hint="default" w:ascii="Symbol" w:hAnsi="Symbol"/>
      </w:rPr>
    </w:lvl>
    <w:lvl w:ilvl="1" w:tplc="3D2C1EF4">
      <w:start w:val="1"/>
      <w:numFmt w:val="bullet"/>
      <w:lvlText w:val="o"/>
      <w:lvlJc w:val="left"/>
      <w:pPr>
        <w:ind w:left="1440" w:hanging="360"/>
      </w:pPr>
      <w:rPr>
        <w:rFonts w:hint="default" w:ascii="Courier New" w:hAnsi="Courier New"/>
      </w:rPr>
    </w:lvl>
    <w:lvl w:ilvl="2" w:tplc="E7FAF03A">
      <w:start w:val="1"/>
      <w:numFmt w:val="bullet"/>
      <w:lvlText w:val=""/>
      <w:lvlJc w:val="left"/>
      <w:pPr>
        <w:ind w:left="2160" w:hanging="360"/>
      </w:pPr>
      <w:rPr>
        <w:rFonts w:hint="default" w:ascii="Wingdings" w:hAnsi="Wingdings"/>
      </w:rPr>
    </w:lvl>
    <w:lvl w:ilvl="3" w:tplc="A762CF80">
      <w:start w:val="1"/>
      <w:numFmt w:val="bullet"/>
      <w:lvlText w:val=""/>
      <w:lvlJc w:val="left"/>
      <w:pPr>
        <w:ind w:left="2880" w:hanging="360"/>
      </w:pPr>
      <w:rPr>
        <w:rFonts w:hint="default" w:ascii="Symbol" w:hAnsi="Symbol"/>
      </w:rPr>
    </w:lvl>
    <w:lvl w:ilvl="4" w:tplc="0EBC95BE">
      <w:start w:val="1"/>
      <w:numFmt w:val="bullet"/>
      <w:lvlText w:val="o"/>
      <w:lvlJc w:val="left"/>
      <w:pPr>
        <w:ind w:left="3600" w:hanging="360"/>
      </w:pPr>
      <w:rPr>
        <w:rFonts w:hint="default" w:ascii="Courier New" w:hAnsi="Courier New"/>
      </w:rPr>
    </w:lvl>
    <w:lvl w:ilvl="5" w:tplc="13424EE2">
      <w:start w:val="1"/>
      <w:numFmt w:val="bullet"/>
      <w:lvlText w:val=""/>
      <w:lvlJc w:val="left"/>
      <w:pPr>
        <w:ind w:left="4320" w:hanging="360"/>
      </w:pPr>
      <w:rPr>
        <w:rFonts w:hint="default" w:ascii="Wingdings" w:hAnsi="Wingdings"/>
      </w:rPr>
    </w:lvl>
    <w:lvl w:ilvl="6" w:tplc="A47CDAFE">
      <w:start w:val="1"/>
      <w:numFmt w:val="bullet"/>
      <w:lvlText w:val=""/>
      <w:lvlJc w:val="left"/>
      <w:pPr>
        <w:ind w:left="5040" w:hanging="360"/>
      </w:pPr>
      <w:rPr>
        <w:rFonts w:hint="default" w:ascii="Symbol" w:hAnsi="Symbol"/>
      </w:rPr>
    </w:lvl>
    <w:lvl w:ilvl="7" w:tplc="C72461EE">
      <w:start w:val="1"/>
      <w:numFmt w:val="bullet"/>
      <w:lvlText w:val="o"/>
      <w:lvlJc w:val="left"/>
      <w:pPr>
        <w:ind w:left="5760" w:hanging="360"/>
      </w:pPr>
      <w:rPr>
        <w:rFonts w:hint="default" w:ascii="Courier New" w:hAnsi="Courier New"/>
      </w:rPr>
    </w:lvl>
    <w:lvl w:ilvl="8" w:tplc="7B18B6D0">
      <w:start w:val="1"/>
      <w:numFmt w:val="bullet"/>
      <w:lvlText w:val=""/>
      <w:lvlJc w:val="left"/>
      <w:pPr>
        <w:ind w:left="6480" w:hanging="360"/>
      </w:pPr>
      <w:rPr>
        <w:rFonts w:hint="default" w:ascii="Wingdings" w:hAnsi="Wingdings"/>
      </w:rPr>
    </w:lvl>
  </w:abstractNum>
  <w:abstractNum w:abstractNumId="4" w15:restartNumberingAfterBreak="0">
    <w:nsid w:val="4531EDBB"/>
    <w:multiLevelType w:val="hybridMultilevel"/>
    <w:tmpl w:val="40B24FBE"/>
    <w:lvl w:ilvl="0" w:tplc="C3BA2ED0">
      <w:start w:val="1"/>
      <w:numFmt w:val="bullet"/>
      <w:lvlText w:val=""/>
      <w:lvlJc w:val="left"/>
      <w:pPr>
        <w:ind w:left="720" w:hanging="360"/>
      </w:pPr>
      <w:rPr>
        <w:rFonts w:hint="default" w:ascii="Symbol" w:hAnsi="Symbol"/>
      </w:rPr>
    </w:lvl>
    <w:lvl w:ilvl="1" w:tplc="5BFAE618">
      <w:start w:val="1"/>
      <w:numFmt w:val="bullet"/>
      <w:lvlText w:val="o"/>
      <w:lvlJc w:val="left"/>
      <w:pPr>
        <w:ind w:left="1440" w:hanging="360"/>
      </w:pPr>
      <w:rPr>
        <w:rFonts w:hint="default" w:ascii="Courier New" w:hAnsi="Courier New"/>
      </w:rPr>
    </w:lvl>
    <w:lvl w:ilvl="2" w:tplc="A4A03D0A">
      <w:start w:val="1"/>
      <w:numFmt w:val="bullet"/>
      <w:lvlText w:val=""/>
      <w:lvlJc w:val="left"/>
      <w:pPr>
        <w:ind w:left="2160" w:hanging="360"/>
      </w:pPr>
      <w:rPr>
        <w:rFonts w:hint="default" w:ascii="Wingdings" w:hAnsi="Wingdings"/>
      </w:rPr>
    </w:lvl>
    <w:lvl w:ilvl="3" w:tplc="FD3EC0B0">
      <w:start w:val="1"/>
      <w:numFmt w:val="bullet"/>
      <w:lvlText w:val=""/>
      <w:lvlJc w:val="left"/>
      <w:pPr>
        <w:ind w:left="2880" w:hanging="360"/>
      </w:pPr>
      <w:rPr>
        <w:rFonts w:hint="default" w:ascii="Symbol" w:hAnsi="Symbol"/>
      </w:rPr>
    </w:lvl>
    <w:lvl w:ilvl="4" w:tplc="B746AFB6">
      <w:start w:val="1"/>
      <w:numFmt w:val="bullet"/>
      <w:lvlText w:val="o"/>
      <w:lvlJc w:val="left"/>
      <w:pPr>
        <w:ind w:left="3600" w:hanging="360"/>
      </w:pPr>
      <w:rPr>
        <w:rFonts w:hint="default" w:ascii="Courier New" w:hAnsi="Courier New"/>
      </w:rPr>
    </w:lvl>
    <w:lvl w:ilvl="5" w:tplc="6CBE3BC8">
      <w:start w:val="1"/>
      <w:numFmt w:val="bullet"/>
      <w:lvlText w:val=""/>
      <w:lvlJc w:val="left"/>
      <w:pPr>
        <w:ind w:left="4320" w:hanging="360"/>
      </w:pPr>
      <w:rPr>
        <w:rFonts w:hint="default" w:ascii="Wingdings" w:hAnsi="Wingdings"/>
      </w:rPr>
    </w:lvl>
    <w:lvl w:ilvl="6" w:tplc="E372352A">
      <w:start w:val="1"/>
      <w:numFmt w:val="bullet"/>
      <w:lvlText w:val=""/>
      <w:lvlJc w:val="left"/>
      <w:pPr>
        <w:ind w:left="5040" w:hanging="360"/>
      </w:pPr>
      <w:rPr>
        <w:rFonts w:hint="default" w:ascii="Symbol" w:hAnsi="Symbol"/>
      </w:rPr>
    </w:lvl>
    <w:lvl w:ilvl="7" w:tplc="07D4A82A">
      <w:start w:val="1"/>
      <w:numFmt w:val="bullet"/>
      <w:lvlText w:val="o"/>
      <w:lvlJc w:val="left"/>
      <w:pPr>
        <w:ind w:left="5760" w:hanging="360"/>
      </w:pPr>
      <w:rPr>
        <w:rFonts w:hint="default" w:ascii="Courier New" w:hAnsi="Courier New"/>
      </w:rPr>
    </w:lvl>
    <w:lvl w:ilvl="8" w:tplc="C676442E">
      <w:start w:val="1"/>
      <w:numFmt w:val="bullet"/>
      <w:lvlText w:val=""/>
      <w:lvlJc w:val="left"/>
      <w:pPr>
        <w:ind w:left="6480" w:hanging="360"/>
      </w:pPr>
      <w:rPr>
        <w:rFonts w:hint="default" w:ascii="Wingdings" w:hAnsi="Wingdings"/>
      </w:rPr>
    </w:lvl>
  </w:abstractNum>
  <w:abstractNum w:abstractNumId="5" w15:restartNumberingAfterBreak="0">
    <w:nsid w:val="489EBF1D"/>
    <w:multiLevelType w:val="hybridMultilevel"/>
    <w:tmpl w:val="711EFC00"/>
    <w:lvl w:ilvl="0" w:tplc="39CE171A">
      <w:start w:val="1"/>
      <w:numFmt w:val="bullet"/>
      <w:lvlText w:val=""/>
      <w:lvlJc w:val="left"/>
      <w:pPr>
        <w:ind w:left="720" w:hanging="360"/>
      </w:pPr>
      <w:rPr>
        <w:rFonts w:hint="default" w:ascii="Symbol" w:hAnsi="Symbol"/>
      </w:rPr>
    </w:lvl>
    <w:lvl w:ilvl="1" w:tplc="84204E12">
      <w:start w:val="1"/>
      <w:numFmt w:val="bullet"/>
      <w:lvlText w:val="o"/>
      <w:lvlJc w:val="left"/>
      <w:pPr>
        <w:ind w:left="1440" w:hanging="360"/>
      </w:pPr>
      <w:rPr>
        <w:rFonts w:hint="default" w:ascii="Courier New" w:hAnsi="Courier New"/>
      </w:rPr>
    </w:lvl>
    <w:lvl w:ilvl="2" w:tplc="891A1116">
      <w:start w:val="1"/>
      <w:numFmt w:val="bullet"/>
      <w:lvlText w:val=""/>
      <w:lvlJc w:val="left"/>
      <w:pPr>
        <w:ind w:left="2160" w:hanging="360"/>
      </w:pPr>
      <w:rPr>
        <w:rFonts w:hint="default" w:ascii="Wingdings" w:hAnsi="Wingdings"/>
      </w:rPr>
    </w:lvl>
    <w:lvl w:ilvl="3" w:tplc="F6C8F77C">
      <w:start w:val="1"/>
      <w:numFmt w:val="bullet"/>
      <w:lvlText w:val=""/>
      <w:lvlJc w:val="left"/>
      <w:pPr>
        <w:ind w:left="2880" w:hanging="360"/>
      </w:pPr>
      <w:rPr>
        <w:rFonts w:hint="default" w:ascii="Symbol" w:hAnsi="Symbol"/>
      </w:rPr>
    </w:lvl>
    <w:lvl w:ilvl="4" w:tplc="DAD4AAA2">
      <w:start w:val="1"/>
      <w:numFmt w:val="bullet"/>
      <w:lvlText w:val="o"/>
      <w:lvlJc w:val="left"/>
      <w:pPr>
        <w:ind w:left="3600" w:hanging="360"/>
      </w:pPr>
      <w:rPr>
        <w:rFonts w:hint="default" w:ascii="Courier New" w:hAnsi="Courier New"/>
      </w:rPr>
    </w:lvl>
    <w:lvl w:ilvl="5" w:tplc="89DAE68A">
      <w:start w:val="1"/>
      <w:numFmt w:val="bullet"/>
      <w:lvlText w:val=""/>
      <w:lvlJc w:val="left"/>
      <w:pPr>
        <w:ind w:left="4320" w:hanging="360"/>
      </w:pPr>
      <w:rPr>
        <w:rFonts w:hint="default" w:ascii="Wingdings" w:hAnsi="Wingdings"/>
      </w:rPr>
    </w:lvl>
    <w:lvl w:ilvl="6" w:tplc="D6005E46">
      <w:start w:val="1"/>
      <w:numFmt w:val="bullet"/>
      <w:lvlText w:val=""/>
      <w:lvlJc w:val="left"/>
      <w:pPr>
        <w:ind w:left="5040" w:hanging="360"/>
      </w:pPr>
      <w:rPr>
        <w:rFonts w:hint="default" w:ascii="Symbol" w:hAnsi="Symbol"/>
      </w:rPr>
    </w:lvl>
    <w:lvl w:ilvl="7" w:tplc="3A8A2872">
      <w:start w:val="1"/>
      <w:numFmt w:val="bullet"/>
      <w:lvlText w:val="o"/>
      <w:lvlJc w:val="left"/>
      <w:pPr>
        <w:ind w:left="5760" w:hanging="360"/>
      </w:pPr>
      <w:rPr>
        <w:rFonts w:hint="default" w:ascii="Courier New" w:hAnsi="Courier New"/>
      </w:rPr>
    </w:lvl>
    <w:lvl w:ilvl="8" w:tplc="10D8A890">
      <w:start w:val="1"/>
      <w:numFmt w:val="bullet"/>
      <w:lvlText w:val=""/>
      <w:lvlJc w:val="left"/>
      <w:pPr>
        <w:ind w:left="6480" w:hanging="360"/>
      </w:pPr>
      <w:rPr>
        <w:rFonts w:hint="default" w:ascii="Wingdings" w:hAnsi="Wingdings"/>
      </w:rPr>
    </w:lvl>
  </w:abstractNum>
  <w:abstractNum w:abstractNumId="6" w15:restartNumberingAfterBreak="0">
    <w:nsid w:val="4B068A3F"/>
    <w:multiLevelType w:val="hybridMultilevel"/>
    <w:tmpl w:val="5790B810"/>
    <w:lvl w:ilvl="0" w:tplc="C22EF85C">
      <w:start w:val="1"/>
      <w:numFmt w:val="bullet"/>
      <w:lvlText w:val=""/>
      <w:lvlJc w:val="left"/>
      <w:pPr>
        <w:ind w:left="720" w:hanging="360"/>
      </w:pPr>
      <w:rPr>
        <w:rFonts w:hint="default" w:ascii="Symbol" w:hAnsi="Symbol"/>
      </w:rPr>
    </w:lvl>
    <w:lvl w:ilvl="1" w:tplc="9C08880E">
      <w:start w:val="1"/>
      <w:numFmt w:val="bullet"/>
      <w:lvlText w:val="o"/>
      <w:lvlJc w:val="left"/>
      <w:pPr>
        <w:ind w:left="1440" w:hanging="360"/>
      </w:pPr>
      <w:rPr>
        <w:rFonts w:hint="default" w:ascii="Courier New" w:hAnsi="Courier New"/>
      </w:rPr>
    </w:lvl>
    <w:lvl w:ilvl="2" w:tplc="E0E68D92">
      <w:start w:val="1"/>
      <w:numFmt w:val="bullet"/>
      <w:lvlText w:val=""/>
      <w:lvlJc w:val="left"/>
      <w:pPr>
        <w:ind w:left="2160" w:hanging="360"/>
      </w:pPr>
      <w:rPr>
        <w:rFonts w:hint="default" w:ascii="Wingdings" w:hAnsi="Wingdings"/>
      </w:rPr>
    </w:lvl>
    <w:lvl w:ilvl="3" w:tplc="B1AA6BF0">
      <w:start w:val="1"/>
      <w:numFmt w:val="bullet"/>
      <w:lvlText w:val=""/>
      <w:lvlJc w:val="left"/>
      <w:pPr>
        <w:ind w:left="2880" w:hanging="360"/>
      </w:pPr>
      <w:rPr>
        <w:rFonts w:hint="default" w:ascii="Symbol" w:hAnsi="Symbol"/>
      </w:rPr>
    </w:lvl>
    <w:lvl w:ilvl="4" w:tplc="46F0E57A">
      <w:start w:val="1"/>
      <w:numFmt w:val="bullet"/>
      <w:lvlText w:val="o"/>
      <w:lvlJc w:val="left"/>
      <w:pPr>
        <w:ind w:left="3600" w:hanging="360"/>
      </w:pPr>
      <w:rPr>
        <w:rFonts w:hint="default" w:ascii="Courier New" w:hAnsi="Courier New"/>
      </w:rPr>
    </w:lvl>
    <w:lvl w:ilvl="5" w:tplc="F43C5594">
      <w:start w:val="1"/>
      <w:numFmt w:val="bullet"/>
      <w:lvlText w:val=""/>
      <w:lvlJc w:val="left"/>
      <w:pPr>
        <w:ind w:left="4320" w:hanging="360"/>
      </w:pPr>
      <w:rPr>
        <w:rFonts w:hint="default" w:ascii="Wingdings" w:hAnsi="Wingdings"/>
      </w:rPr>
    </w:lvl>
    <w:lvl w:ilvl="6" w:tplc="8F36956A">
      <w:start w:val="1"/>
      <w:numFmt w:val="bullet"/>
      <w:lvlText w:val=""/>
      <w:lvlJc w:val="left"/>
      <w:pPr>
        <w:ind w:left="5040" w:hanging="360"/>
      </w:pPr>
      <w:rPr>
        <w:rFonts w:hint="default" w:ascii="Symbol" w:hAnsi="Symbol"/>
      </w:rPr>
    </w:lvl>
    <w:lvl w:ilvl="7" w:tplc="7D9661F8">
      <w:start w:val="1"/>
      <w:numFmt w:val="bullet"/>
      <w:lvlText w:val="o"/>
      <w:lvlJc w:val="left"/>
      <w:pPr>
        <w:ind w:left="5760" w:hanging="360"/>
      </w:pPr>
      <w:rPr>
        <w:rFonts w:hint="default" w:ascii="Courier New" w:hAnsi="Courier New"/>
      </w:rPr>
    </w:lvl>
    <w:lvl w:ilvl="8" w:tplc="CB2E2CE0">
      <w:start w:val="1"/>
      <w:numFmt w:val="bullet"/>
      <w:lvlText w:val=""/>
      <w:lvlJc w:val="left"/>
      <w:pPr>
        <w:ind w:left="6480" w:hanging="360"/>
      </w:pPr>
      <w:rPr>
        <w:rFonts w:hint="default" w:ascii="Wingdings" w:hAnsi="Wingdings"/>
      </w:rPr>
    </w:lvl>
  </w:abstractNum>
  <w:abstractNum w:abstractNumId="7" w15:restartNumberingAfterBreak="0">
    <w:nsid w:val="4E976402"/>
    <w:multiLevelType w:val="hybridMultilevel"/>
    <w:tmpl w:val="DAE8869E"/>
    <w:lvl w:ilvl="0" w:tplc="05FE5A44">
      <w:start w:val="1"/>
      <w:numFmt w:val="bullet"/>
      <w:lvlText w:val=""/>
      <w:lvlJc w:val="left"/>
      <w:pPr>
        <w:ind w:left="720" w:hanging="360"/>
      </w:pPr>
      <w:rPr>
        <w:rFonts w:hint="default" w:ascii="Symbol" w:hAnsi="Symbol"/>
      </w:rPr>
    </w:lvl>
    <w:lvl w:ilvl="1" w:tplc="558EA3AC">
      <w:start w:val="1"/>
      <w:numFmt w:val="bullet"/>
      <w:lvlText w:val="o"/>
      <w:lvlJc w:val="left"/>
      <w:pPr>
        <w:ind w:left="1440" w:hanging="360"/>
      </w:pPr>
      <w:rPr>
        <w:rFonts w:hint="default" w:ascii="Courier New" w:hAnsi="Courier New"/>
      </w:rPr>
    </w:lvl>
    <w:lvl w:ilvl="2" w:tplc="AB5A3BAA">
      <w:start w:val="1"/>
      <w:numFmt w:val="bullet"/>
      <w:lvlText w:val=""/>
      <w:lvlJc w:val="left"/>
      <w:pPr>
        <w:ind w:left="2160" w:hanging="360"/>
      </w:pPr>
      <w:rPr>
        <w:rFonts w:hint="default" w:ascii="Wingdings" w:hAnsi="Wingdings"/>
      </w:rPr>
    </w:lvl>
    <w:lvl w:ilvl="3" w:tplc="3990BCC0">
      <w:start w:val="1"/>
      <w:numFmt w:val="bullet"/>
      <w:lvlText w:val=""/>
      <w:lvlJc w:val="left"/>
      <w:pPr>
        <w:ind w:left="2880" w:hanging="360"/>
      </w:pPr>
      <w:rPr>
        <w:rFonts w:hint="default" w:ascii="Symbol" w:hAnsi="Symbol"/>
      </w:rPr>
    </w:lvl>
    <w:lvl w:ilvl="4" w:tplc="A0881D70">
      <w:start w:val="1"/>
      <w:numFmt w:val="bullet"/>
      <w:lvlText w:val="o"/>
      <w:lvlJc w:val="left"/>
      <w:pPr>
        <w:ind w:left="3600" w:hanging="360"/>
      </w:pPr>
      <w:rPr>
        <w:rFonts w:hint="default" w:ascii="Courier New" w:hAnsi="Courier New"/>
      </w:rPr>
    </w:lvl>
    <w:lvl w:ilvl="5" w:tplc="BB568656">
      <w:start w:val="1"/>
      <w:numFmt w:val="bullet"/>
      <w:lvlText w:val=""/>
      <w:lvlJc w:val="left"/>
      <w:pPr>
        <w:ind w:left="4320" w:hanging="360"/>
      </w:pPr>
      <w:rPr>
        <w:rFonts w:hint="default" w:ascii="Wingdings" w:hAnsi="Wingdings"/>
      </w:rPr>
    </w:lvl>
    <w:lvl w:ilvl="6" w:tplc="F07EBF98">
      <w:start w:val="1"/>
      <w:numFmt w:val="bullet"/>
      <w:lvlText w:val=""/>
      <w:lvlJc w:val="left"/>
      <w:pPr>
        <w:ind w:left="5040" w:hanging="360"/>
      </w:pPr>
      <w:rPr>
        <w:rFonts w:hint="default" w:ascii="Symbol" w:hAnsi="Symbol"/>
      </w:rPr>
    </w:lvl>
    <w:lvl w:ilvl="7" w:tplc="E4D42D7A">
      <w:start w:val="1"/>
      <w:numFmt w:val="bullet"/>
      <w:lvlText w:val="o"/>
      <w:lvlJc w:val="left"/>
      <w:pPr>
        <w:ind w:left="5760" w:hanging="360"/>
      </w:pPr>
      <w:rPr>
        <w:rFonts w:hint="default" w:ascii="Courier New" w:hAnsi="Courier New"/>
      </w:rPr>
    </w:lvl>
    <w:lvl w:ilvl="8" w:tplc="2E62E55C">
      <w:start w:val="1"/>
      <w:numFmt w:val="bullet"/>
      <w:lvlText w:val=""/>
      <w:lvlJc w:val="left"/>
      <w:pPr>
        <w:ind w:left="6480" w:hanging="360"/>
      </w:pPr>
      <w:rPr>
        <w:rFonts w:hint="default" w:ascii="Wingdings" w:hAnsi="Wingdings"/>
      </w:rPr>
    </w:lvl>
  </w:abstractNum>
  <w:abstractNum w:abstractNumId="8" w15:restartNumberingAfterBreak="0">
    <w:nsid w:val="534F18B3"/>
    <w:multiLevelType w:val="hybridMultilevel"/>
    <w:tmpl w:val="20FCD886"/>
    <w:lvl w:ilvl="0" w:tplc="107A95BE">
      <w:start w:val="1"/>
      <w:numFmt w:val="bullet"/>
      <w:lvlText w:val=""/>
      <w:lvlJc w:val="left"/>
      <w:pPr>
        <w:ind w:left="720" w:hanging="360"/>
      </w:pPr>
      <w:rPr>
        <w:rFonts w:hint="default" w:ascii="Symbol" w:hAnsi="Symbol"/>
      </w:rPr>
    </w:lvl>
    <w:lvl w:ilvl="1" w:tplc="1BB688AE">
      <w:start w:val="1"/>
      <w:numFmt w:val="bullet"/>
      <w:lvlText w:val="o"/>
      <w:lvlJc w:val="left"/>
      <w:pPr>
        <w:ind w:left="1440" w:hanging="360"/>
      </w:pPr>
      <w:rPr>
        <w:rFonts w:hint="default" w:ascii="Courier New" w:hAnsi="Courier New"/>
      </w:rPr>
    </w:lvl>
    <w:lvl w:ilvl="2" w:tplc="18EC5592">
      <w:start w:val="1"/>
      <w:numFmt w:val="bullet"/>
      <w:lvlText w:val=""/>
      <w:lvlJc w:val="left"/>
      <w:pPr>
        <w:ind w:left="2160" w:hanging="360"/>
      </w:pPr>
      <w:rPr>
        <w:rFonts w:hint="default" w:ascii="Wingdings" w:hAnsi="Wingdings"/>
      </w:rPr>
    </w:lvl>
    <w:lvl w:ilvl="3" w:tplc="4DFAF9AA">
      <w:start w:val="1"/>
      <w:numFmt w:val="bullet"/>
      <w:lvlText w:val=""/>
      <w:lvlJc w:val="left"/>
      <w:pPr>
        <w:ind w:left="2880" w:hanging="360"/>
      </w:pPr>
      <w:rPr>
        <w:rFonts w:hint="default" w:ascii="Symbol" w:hAnsi="Symbol"/>
      </w:rPr>
    </w:lvl>
    <w:lvl w:ilvl="4" w:tplc="B246BC7C">
      <w:start w:val="1"/>
      <w:numFmt w:val="bullet"/>
      <w:lvlText w:val="o"/>
      <w:lvlJc w:val="left"/>
      <w:pPr>
        <w:ind w:left="3600" w:hanging="360"/>
      </w:pPr>
      <w:rPr>
        <w:rFonts w:hint="default" w:ascii="Courier New" w:hAnsi="Courier New"/>
      </w:rPr>
    </w:lvl>
    <w:lvl w:ilvl="5" w:tplc="92B46678">
      <w:start w:val="1"/>
      <w:numFmt w:val="bullet"/>
      <w:lvlText w:val=""/>
      <w:lvlJc w:val="left"/>
      <w:pPr>
        <w:ind w:left="4320" w:hanging="360"/>
      </w:pPr>
      <w:rPr>
        <w:rFonts w:hint="default" w:ascii="Wingdings" w:hAnsi="Wingdings"/>
      </w:rPr>
    </w:lvl>
    <w:lvl w:ilvl="6" w:tplc="94DA1018">
      <w:start w:val="1"/>
      <w:numFmt w:val="bullet"/>
      <w:lvlText w:val=""/>
      <w:lvlJc w:val="left"/>
      <w:pPr>
        <w:ind w:left="5040" w:hanging="360"/>
      </w:pPr>
      <w:rPr>
        <w:rFonts w:hint="default" w:ascii="Symbol" w:hAnsi="Symbol"/>
      </w:rPr>
    </w:lvl>
    <w:lvl w:ilvl="7" w:tplc="D75099CE">
      <w:start w:val="1"/>
      <w:numFmt w:val="bullet"/>
      <w:lvlText w:val="o"/>
      <w:lvlJc w:val="left"/>
      <w:pPr>
        <w:ind w:left="5760" w:hanging="360"/>
      </w:pPr>
      <w:rPr>
        <w:rFonts w:hint="default" w:ascii="Courier New" w:hAnsi="Courier New"/>
      </w:rPr>
    </w:lvl>
    <w:lvl w:ilvl="8" w:tplc="EC38DF68">
      <w:start w:val="1"/>
      <w:numFmt w:val="bullet"/>
      <w:lvlText w:val=""/>
      <w:lvlJc w:val="left"/>
      <w:pPr>
        <w:ind w:left="6480" w:hanging="360"/>
      </w:pPr>
      <w:rPr>
        <w:rFonts w:hint="default" w:ascii="Wingdings" w:hAnsi="Wingdings"/>
      </w:rPr>
    </w:lvl>
  </w:abstractNum>
  <w:abstractNum w:abstractNumId="9" w15:restartNumberingAfterBreak="0">
    <w:nsid w:val="5CD5B928"/>
    <w:multiLevelType w:val="hybridMultilevel"/>
    <w:tmpl w:val="19F42622"/>
    <w:lvl w:ilvl="0" w:tplc="5B94A3FE">
      <w:start w:val="1"/>
      <w:numFmt w:val="bullet"/>
      <w:lvlText w:val=""/>
      <w:lvlJc w:val="left"/>
      <w:pPr>
        <w:ind w:left="720" w:hanging="360"/>
      </w:pPr>
      <w:rPr>
        <w:rFonts w:hint="default" w:ascii="Symbol" w:hAnsi="Symbol"/>
      </w:rPr>
    </w:lvl>
    <w:lvl w:ilvl="1" w:tplc="C772E43A">
      <w:start w:val="1"/>
      <w:numFmt w:val="bullet"/>
      <w:lvlText w:val="o"/>
      <w:lvlJc w:val="left"/>
      <w:pPr>
        <w:ind w:left="1440" w:hanging="360"/>
      </w:pPr>
      <w:rPr>
        <w:rFonts w:hint="default" w:ascii="Courier New" w:hAnsi="Courier New"/>
      </w:rPr>
    </w:lvl>
    <w:lvl w:ilvl="2" w:tplc="044ADD2E">
      <w:start w:val="1"/>
      <w:numFmt w:val="bullet"/>
      <w:lvlText w:val=""/>
      <w:lvlJc w:val="left"/>
      <w:pPr>
        <w:ind w:left="2160" w:hanging="360"/>
      </w:pPr>
      <w:rPr>
        <w:rFonts w:hint="default" w:ascii="Wingdings" w:hAnsi="Wingdings"/>
      </w:rPr>
    </w:lvl>
    <w:lvl w:ilvl="3" w:tplc="CE566A0A">
      <w:start w:val="1"/>
      <w:numFmt w:val="bullet"/>
      <w:lvlText w:val=""/>
      <w:lvlJc w:val="left"/>
      <w:pPr>
        <w:ind w:left="2880" w:hanging="360"/>
      </w:pPr>
      <w:rPr>
        <w:rFonts w:hint="default" w:ascii="Symbol" w:hAnsi="Symbol"/>
      </w:rPr>
    </w:lvl>
    <w:lvl w:ilvl="4" w:tplc="8DCAE7EC">
      <w:start w:val="1"/>
      <w:numFmt w:val="bullet"/>
      <w:lvlText w:val="o"/>
      <w:lvlJc w:val="left"/>
      <w:pPr>
        <w:ind w:left="3600" w:hanging="360"/>
      </w:pPr>
      <w:rPr>
        <w:rFonts w:hint="default" w:ascii="Courier New" w:hAnsi="Courier New"/>
      </w:rPr>
    </w:lvl>
    <w:lvl w:ilvl="5" w:tplc="CAF497C6">
      <w:start w:val="1"/>
      <w:numFmt w:val="bullet"/>
      <w:lvlText w:val=""/>
      <w:lvlJc w:val="left"/>
      <w:pPr>
        <w:ind w:left="4320" w:hanging="360"/>
      </w:pPr>
      <w:rPr>
        <w:rFonts w:hint="default" w:ascii="Wingdings" w:hAnsi="Wingdings"/>
      </w:rPr>
    </w:lvl>
    <w:lvl w:ilvl="6" w:tplc="FFA4CE06">
      <w:start w:val="1"/>
      <w:numFmt w:val="bullet"/>
      <w:lvlText w:val=""/>
      <w:lvlJc w:val="left"/>
      <w:pPr>
        <w:ind w:left="5040" w:hanging="360"/>
      </w:pPr>
      <w:rPr>
        <w:rFonts w:hint="default" w:ascii="Symbol" w:hAnsi="Symbol"/>
      </w:rPr>
    </w:lvl>
    <w:lvl w:ilvl="7" w:tplc="4F42E974">
      <w:start w:val="1"/>
      <w:numFmt w:val="bullet"/>
      <w:lvlText w:val="o"/>
      <w:lvlJc w:val="left"/>
      <w:pPr>
        <w:ind w:left="5760" w:hanging="360"/>
      </w:pPr>
      <w:rPr>
        <w:rFonts w:hint="default" w:ascii="Courier New" w:hAnsi="Courier New"/>
      </w:rPr>
    </w:lvl>
    <w:lvl w:ilvl="8" w:tplc="95CAD0B8">
      <w:start w:val="1"/>
      <w:numFmt w:val="bullet"/>
      <w:lvlText w:val=""/>
      <w:lvlJc w:val="left"/>
      <w:pPr>
        <w:ind w:left="6480" w:hanging="360"/>
      </w:pPr>
      <w:rPr>
        <w:rFonts w:hint="default" w:ascii="Wingdings" w:hAnsi="Wingdings"/>
      </w:rPr>
    </w:lvl>
  </w:abstractNum>
  <w:abstractNum w:abstractNumId="10" w15:restartNumberingAfterBreak="0">
    <w:nsid w:val="603A0219"/>
    <w:multiLevelType w:val="hybridMultilevel"/>
    <w:tmpl w:val="BA364EA2"/>
    <w:lvl w:ilvl="0" w:tplc="09D23A34">
      <w:start w:val="1"/>
      <w:numFmt w:val="bullet"/>
      <w:lvlText w:val=""/>
      <w:lvlJc w:val="left"/>
      <w:pPr>
        <w:ind w:left="720" w:hanging="360"/>
      </w:pPr>
      <w:rPr>
        <w:rFonts w:hint="default" w:ascii="Symbol" w:hAnsi="Symbol"/>
      </w:rPr>
    </w:lvl>
    <w:lvl w:ilvl="1" w:tplc="37CCF242">
      <w:start w:val="1"/>
      <w:numFmt w:val="bullet"/>
      <w:lvlText w:val="o"/>
      <w:lvlJc w:val="left"/>
      <w:pPr>
        <w:ind w:left="1440" w:hanging="360"/>
      </w:pPr>
      <w:rPr>
        <w:rFonts w:hint="default" w:ascii="Courier New" w:hAnsi="Courier New"/>
      </w:rPr>
    </w:lvl>
    <w:lvl w:ilvl="2" w:tplc="652A5792">
      <w:start w:val="1"/>
      <w:numFmt w:val="bullet"/>
      <w:lvlText w:val=""/>
      <w:lvlJc w:val="left"/>
      <w:pPr>
        <w:ind w:left="2160" w:hanging="360"/>
      </w:pPr>
      <w:rPr>
        <w:rFonts w:hint="default" w:ascii="Wingdings" w:hAnsi="Wingdings"/>
      </w:rPr>
    </w:lvl>
    <w:lvl w:ilvl="3" w:tplc="D53C00E4">
      <w:start w:val="1"/>
      <w:numFmt w:val="bullet"/>
      <w:lvlText w:val=""/>
      <w:lvlJc w:val="left"/>
      <w:pPr>
        <w:ind w:left="2880" w:hanging="360"/>
      </w:pPr>
      <w:rPr>
        <w:rFonts w:hint="default" w:ascii="Symbol" w:hAnsi="Symbol"/>
      </w:rPr>
    </w:lvl>
    <w:lvl w:ilvl="4" w:tplc="6B7AB8E2">
      <w:start w:val="1"/>
      <w:numFmt w:val="bullet"/>
      <w:lvlText w:val="o"/>
      <w:lvlJc w:val="left"/>
      <w:pPr>
        <w:ind w:left="3600" w:hanging="360"/>
      </w:pPr>
      <w:rPr>
        <w:rFonts w:hint="default" w:ascii="Courier New" w:hAnsi="Courier New"/>
      </w:rPr>
    </w:lvl>
    <w:lvl w:ilvl="5" w:tplc="52BECF54">
      <w:start w:val="1"/>
      <w:numFmt w:val="bullet"/>
      <w:lvlText w:val=""/>
      <w:lvlJc w:val="left"/>
      <w:pPr>
        <w:ind w:left="4320" w:hanging="360"/>
      </w:pPr>
      <w:rPr>
        <w:rFonts w:hint="default" w:ascii="Wingdings" w:hAnsi="Wingdings"/>
      </w:rPr>
    </w:lvl>
    <w:lvl w:ilvl="6" w:tplc="718C6796">
      <w:start w:val="1"/>
      <w:numFmt w:val="bullet"/>
      <w:lvlText w:val=""/>
      <w:lvlJc w:val="left"/>
      <w:pPr>
        <w:ind w:left="5040" w:hanging="360"/>
      </w:pPr>
      <w:rPr>
        <w:rFonts w:hint="default" w:ascii="Symbol" w:hAnsi="Symbol"/>
      </w:rPr>
    </w:lvl>
    <w:lvl w:ilvl="7" w:tplc="541C41B0">
      <w:start w:val="1"/>
      <w:numFmt w:val="bullet"/>
      <w:lvlText w:val="o"/>
      <w:lvlJc w:val="left"/>
      <w:pPr>
        <w:ind w:left="5760" w:hanging="360"/>
      </w:pPr>
      <w:rPr>
        <w:rFonts w:hint="default" w:ascii="Courier New" w:hAnsi="Courier New"/>
      </w:rPr>
    </w:lvl>
    <w:lvl w:ilvl="8" w:tplc="73944FA0">
      <w:start w:val="1"/>
      <w:numFmt w:val="bullet"/>
      <w:lvlText w:val=""/>
      <w:lvlJc w:val="left"/>
      <w:pPr>
        <w:ind w:left="6480" w:hanging="360"/>
      </w:pPr>
      <w:rPr>
        <w:rFonts w:hint="default" w:ascii="Wingdings" w:hAnsi="Wingdings"/>
      </w:rPr>
    </w:lvl>
  </w:abstractNum>
  <w:abstractNum w:abstractNumId="11" w15:restartNumberingAfterBreak="0">
    <w:nsid w:val="653AB588"/>
    <w:multiLevelType w:val="hybridMultilevel"/>
    <w:tmpl w:val="12AA8524"/>
    <w:lvl w:ilvl="0" w:tplc="26167604">
      <w:start w:val="1"/>
      <w:numFmt w:val="bullet"/>
      <w:lvlText w:val=""/>
      <w:lvlJc w:val="left"/>
      <w:pPr>
        <w:ind w:left="720" w:hanging="360"/>
      </w:pPr>
      <w:rPr>
        <w:rFonts w:hint="default" w:ascii="Symbol" w:hAnsi="Symbol"/>
      </w:rPr>
    </w:lvl>
    <w:lvl w:ilvl="1" w:tplc="E1E80A26">
      <w:start w:val="1"/>
      <w:numFmt w:val="bullet"/>
      <w:lvlText w:val="o"/>
      <w:lvlJc w:val="left"/>
      <w:pPr>
        <w:ind w:left="1440" w:hanging="360"/>
      </w:pPr>
      <w:rPr>
        <w:rFonts w:hint="default" w:ascii="Courier New" w:hAnsi="Courier New"/>
      </w:rPr>
    </w:lvl>
    <w:lvl w:ilvl="2" w:tplc="B86C76A4">
      <w:start w:val="1"/>
      <w:numFmt w:val="bullet"/>
      <w:lvlText w:val=""/>
      <w:lvlJc w:val="left"/>
      <w:pPr>
        <w:ind w:left="2160" w:hanging="360"/>
      </w:pPr>
      <w:rPr>
        <w:rFonts w:hint="default" w:ascii="Wingdings" w:hAnsi="Wingdings"/>
      </w:rPr>
    </w:lvl>
    <w:lvl w:ilvl="3" w:tplc="0764DCD0">
      <w:start w:val="1"/>
      <w:numFmt w:val="bullet"/>
      <w:lvlText w:val=""/>
      <w:lvlJc w:val="left"/>
      <w:pPr>
        <w:ind w:left="2880" w:hanging="360"/>
      </w:pPr>
      <w:rPr>
        <w:rFonts w:hint="default" w:ascii="Symbol" w:hAnsi="Symbol"/>
      </w:rPr>
    </w:lvl>
    <w:lvl w:ilvl="4" w:tplc="997836A6">
      <w:start w:val="1"/>
      <w:numFmt w:val="bullet"/>
      <w:lvlText w:val="o"/>
      <w:lvlJc w:val="left"/>
      <w:pPr>
        <w:ind w:left="3600" w:hanging="360"/>
      </w:pPr>
      <w:rPr>
        <w:rFonts w:hint="default" w:ascii="Courier New" w:hAnsi="Courier New"/>
      </w:rPr>
    </w:lvl>
    <w:lvl w:ilvl="5" w:tplc="EEDE5350">
      <w:start w:val="1"/>
      <w:numFmt w:val="bullet"/>
      <w:lvlText w:val=""/>
      <w:lvlJc w:val="left"/>
      <w:pPr>
        <w:ind w:left="4320" w:hanging="360"/>
      </w:pPr>
      <w:rPr>
        <w:rFonts w:hint="default" w:ascii="Wingdings" w:hAnsi="Wingdings"/>
      </w:rPr>
    </w:lvl>
    <w:lvl w:ilvl="6" w:tplc="9F06380E">
      <w:start w:val="1"/>
      <w:numFmt w:val="bullet"/>
      <w:lvlText w:val=""/>
      <w:lvlJc w:val="left"/>
      <w:pPr>
        <w:ind w:left="5040" w:hanging="360"/>
      </w:pPr>
      <w:rPr>
        <w:rFonts w:hint="default" w:ascii="Symbol" w:hAnsi="Symbol"/>
      </w:rPr>
    </w:lvl>
    <w:lvl w:ilvl="7" w:tplc="C92C5874">
      <w:start w:val="1"/>
      <w:numFmt w:val="bullet"/>
      <w:lvlText w:val="o"/>
      <w:lvlJc w:val="left"/>
      <w:pPr>
        <w:ind w:left="5760" w:hanging="360"/>
      </w:pPr>
      <w:rPr>
        <w:rFonts w:hint="default" w:ascii="Courier New" w:hAnsi="Courier New"/>
      </w:rPr>
    </w:lvl>
    <w:lvl w:ilvl="8" w:tplc="DF7C4064">
      <w:start w:val="1"/>
      <w:numFmt w:val="bullet"/>
      <w:lvlText w:val=""/>
      <w:lvlJc w:val="left"/>
      <w:pPr>
        <w:ind w:left="6480" w:hanging="360"/>
      </w:pPr>
      <w:rPr>
        <w:rFonts w:hint="default" w:ascii="Wingdings" w:hAnsi="Wingdings"/>
      </w:rPr>
    </w:lvl>
  </w:abstractNum>
  <w:abstractNum w:abstractNumId="12" w15:restartNumberingAfterBreak="0">
    <w:nsid w:val="776DBC37"/>
    <w:multiLevelType w:val="hybridMultilevel"/>
    <w:tmpl w:val="20222262"/>
    <w:lvl w:ilvl="0" w:tplc="6ED68988">
      <w:start w:val="1"/>
      <w:numFmt w:val="bullet"/>
      <w:lvlText w:val=""/>
      <w:lvlJc w:val="left"/>
      <w:pPr>
        <w:ind w:left="720" w:hanging="360"/>
      </w:pPr>
      <w:rPr>
        <w:rFonts w:hint="default" w:ascii="Symbol" w:hAnsi="Symbol"/>
      </w:rPr>
    </w:lvl>
    <w:lvl w:ilvl="1" w:tplc="BAE68660">
      <w:start w:val="1"/>
      <w:numFmt w:val="bullet"/>
      <w:lvlText w:val="o"/>
      <w:lvlJc w:val="left"/>
      <w:pPr>
        <w:ind w:left="1440" w:hanging="360"/>
      </w:pPr>
      <w:rPr>
        <w:rFonts w:hint="default" w:ascii="Courier New" w:hAnsi="Courier New"/>
      </w:rPr>
    </w:lvl>
    <w:lvl w:ilvl="2" w:tplc="70E8D742">
      <w:start w:val="1"/>
      <w:numFmt w:val="bullet"/>
      <w:lvlText w:val=""/>
      <w:lvlJc w:val="left"/>
      <w:pPr>
        <w:ind w:left="2160" w:hanging="360"/>
      </w:pPr>
      <w:rPr>
        <w:rFonts w:hint="default" w:ascii="Wingdings" w:hAnsi="Wingdings"/>
      </w:rPr>
    </w:lvl>
    <w:lvl w:ilvl="3" w:tplc="7CEAB35C">
      <w:start w:val="1"/>
      <w:numFmt w:val="bullet"/>
      <w:lvlText w:val=""/>
      <w:lvlJc w:val="left"/>
      <w:pPr>
        <w:ind w:left="2880" w:hanging="360"/>
      </w:pPr>
      <w:rPr>
        <w:rFonts w:hint="default" w:ascii="Symbol" w:hAnsi="Symbol"/>
      </w:rPr>
    </w:lvl>
    <w:lvl w:ilvl="4" w:tplc="7388A36C">
      <w:start w:val="1"/>
      <w:numFmt w:val="bullet"/>
      <w:lvlText w:val="o"/>
      <w:lvlJc w:val="left"/>
      <w:pPr>
        <w:ind w:left="3600" w:hanging="360"/>
      </w:pPr>
      <w:rPr>
        <w:rFonts w:hint="default" w:ascii="Courier New" w:hAnsi="Courier New"/>
      </w:rPr>
    </w:lvl>
    <w:lvl w:ilvl="5" w:tplc="DF72DC50">
      <w:start w:val="1"/>
      <w:numFmt w:val="bullet"/>
      <w:lvlText w:val=""/>
      <w:lvlJc w:val="left"/>
      <w:pPr>
        <w:ind w:left="4320" w:hanging="360"/>
      </w:pPr>
      <w:rPr>
        <w:rFonts w:hint="default" w:ascii="Wingdings" w:hAnsi="Wingdings"/>
      </w:rPr>
    </w:lvl>
    <w:lvl w:ilvl="6" w:tplc="921A5C36">
      <w:start w:val="1"/>
      <w:numFmt w:val="bullet"/>
      <w:lvlText w:val=""/>
      <w:lvlJc w:val="left"/>
      <w:pPr>
        <w:ind w:left="5040" w:hanging="360"/>
      </w:pPr>
      <w:rPr>
        <w:rFonts w:hint="default" w:ascii="Symbol" w:hAnsi="Symbol"/>
      </w:rPr>
    </w:lvl>
    <w:lvl w:ilvl="7" w:tplc="E32A6316">
      <w:start w:val="1"/>
      <w:numFmt w:val="bullet"/>
      <w:lvlText w:val="o"/>
      <w:lvlJc w:val="left"/>
      <w:pPr>
        <w:ind w:left="5760" w:hanging="360"/>
      </w:pPr>
      <w:rPr>
        <w:rFonts w:hint="default" w:ascii="Courier New" w:hAnsi="Courier New"/>
      </w:rPr>
    </w:lvl>
    <w:lvl w:ilvl="8" w:tplc="C0924516">
      <w:start w:val="1"/>
      <w:numFmt w:val="bullet"/>
      <w:lvlText w:val=""/>
      <w:lvlJc w:val="left"/>
      <w:pPr>
        <w:ind w:left="6480" w:hanging="360"/>
      </w:pPr>
      <w:rPr>
        <w:rFonts w:hint="default" w:ascii="Wingdings" w:hAnsi="Wingdings"/>
      </w:rPr>
    </w:lvl>
  </w:abstractNum>
  <w:num w:numId="1" w16cid:durableId="1600092581">
    <w:abstractNumId w:val="6"/>
  </w:num>
  <w:num w:numId="2" w16cid:durableId="460653998">
    <w:abstractNumId w:val="3"/>
  </w:num>
  <w:num w:numId="3" w16cid:durableId="1771926239">
    <w:abstractNumId w:val="1"/>
  </w:num>
  <w:num w:numId="4" w16cid:durableId="2123183069">
    <w:abstractNumId w:val="12"/>
  </w:num>
  <w:num w:numId="5" w16cid:durableId="1156650696">
    <w:abstractNumId w:val="11"/>
  </w:num>
  <w:num w:numId="6" w16cid:durableId="1828590391">
    <w:abstractNumId w:val="9"/>
  </w:num>
  <w:num w:numId="7" w16cid:durableId="430472515">
    <w:abstractNumId w:val="4"/>
  </w:num>
  <w:num w:numId="8" w16cid:durableId="1677226303">
    <w:abstractNumId w:val="7"/>
  </w:num>
  <w:num w:numId="9" w16cid:durableId="802575143">
    <w:abstractNumId w:val="2"/>
  </w:num>
  <w:num w:numId="10" w16cid:durableId="570965423">
    <w:abstractNumId w:val="8"/>
  </w:num>
  <w:num w:numId="11" w16cid:durableId="1105658359">
    <w:abstractNumId w:val="0"/>
  </w:num>
  <w:num w:numId="12" w16cid:durableId="1334141609">
    <w:abstractNumId w:val="10"/>
  </w:num>
  <w:num w:numId="13" w16cid:durableId="162433749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Beata Kwiatkowska">
    <w15:presenceInfo w15:providerId="None" w15:userId="Anna Beata Kwiatkowska"/>
  </w15:person>
  <w15:person w15:author="Matwiejczuk Agata">
    <w15:presenceInfo w15:providerId="AD" w15:userId="S-1-5-21-3954371645-834304607-549911658-836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05C"/>
    <w:rsid w:val="00026292"/>
    <w:rsid w:val="00026B26"/>
    <w:rsid w:val="000664C1"/>
    <w:rsid w:val="00066931"/>
    <w:rsid w:val="00095FB9"/>
    <w:rsid w:val="000E48F9"/>
    <w:rsid w:val="000E5B5B"/>
    <w:rsid w:val="000F538D"/>
    <w:rsid w:val="000F5740"/>
    <w:rsid w:val="000F7BFB"/>
    <w:rsid w:val="00103D79"/>
    <w:rsid w:val="0010EC9E"/>
    <w:rsid w:val="00114B72"/>
    <w:rsid w:val="00154D59"/>
    <w:rsid w:val="00187D0B"/>
    <w:rsid w:val="001D5DD0"/>
    <w:rsid w:val="00202C2C"/>
    <w:rsid w:val="002146FC"/>
    <w:rsid w:val="00231633"/>
    <w:rsid w:val="0024366B"/>
    <w:rsid w:val="0027316D"/>
    <w:rsid w:val="0028392B"/>
    <w:rsid w:val="002A330D"/>
    <w:rsid w:val="002B0C3F"/>
    <w:rsid w:val="002B57D0"/>
    <w:rsid w:val="002C0B6D"/>
    <w:rsid w:val="003000B7"/>
    <w:rsid w:val="00304176"/>
    <w:rsid w:val="00310785"/>
    <w:rsid w:val="003141C4"/>
    <w:rsid w:val="00382BF9"/>
    <w:rsid w:val="003B5F2E"/>
    <w:rsid w:val="003D2EDB"/>
    <w:rsid w:val="003E603D"/>
    <w:rsid w:val="003E6EB0"/>
    <w:rsid w:val="003F3BC8"/>
    <w:rsid w:val="004661B9"/>
    <w:rsid w:val="004908F4"/>
    <w:rsid w:val="004A76EF"/>
    <w:rsid w:val="004B718F"/>
    <w:rsid w:val="00507FAD"/>
    <w:rsid w:val="00567525"/>
    <w:rsid w:val="00586BAD"/>
    <w:rsid w:val="0059661E"/>
    <w:rsid w:val="005A4243"/>
    <w:rsid w:val="005C013C"/>
    <w:rsid w:val="005C0333"/>
    <w:rsid w:val="005C0930"/>
    <w:rsid w:val="005E2B9B"/>
    <w:rsid w:val="005F6C6E"/>
    <w:rsid w:val="005F7883"/>
    <w:rsid w:val="00600BB5"/>
    <w:rsid w:val="00680B2B"/>
    <w:rsid w:val="00693502"/>
    <w:rsid w:val="006E75D1"/>
    <w:rsid w:val="006F27A1"/>
    <w:rsid w:val="00726C4E"/>
    <w:rsid w:val="00765DB5"/>
    <w:rsid w:val="00796FED"/>
    <w:rsid w:val="007C59C5"/>
    <w:rsid w:val="007D1FA1"/>
    <w:rsid w:val="007D3A3E"/>
    <w:rsid w:val="007D7E2A"/>
    <w:rsid w:val="007E5EB6"/>
    <w:rsid w:val="0082174D"/>
    <w:rsid w:val="0082262C"/>
    <w:rsid w:val="00832683"/>
    <w:rsid w:val="00833C15"/>
    <w:rsid w:val="00875D1B"/>
    <w:rsid w:val="008E627E"/>
    <w:rsid w:val="0091185C"/>
    <w:rsid w:val="00918A07"/>
    <w:rsid w:val="009918EA"/>
    <w:rsid w:val="009C14C0"/>
    <w:rsid w:val="009E624D"/>
    <w:rsid w:val="00A34AE9"/>
    <w:rsid w:val="00A436D3"/>
    <w:rsid w:val="00A81866"/>
    <w:rsid w:val="00A91B5D"/>
    <w:rsid w:val="00AD2030"/>
    <w:rsid w:val="00AF0AE5"/>
    <w:rsid w:val="00AF2E17"/>
    <w:rsid w:val="00B04D05"/>
    <w:rsid w:val="00B1103F"/>
    <w:rsid w:val="00B15349"/>
    <w:rsid w:val="00B165A0"/>
    <w:rsid w:val="00B21DE7"/>
    <w:rsid w:val="00B62EBB"/>
    <w:rsid w:val="00B7573F"/>
    <w:rsid w:val="00B8066E"/>
    <w:rsid w:val="00B986B5"/>
    <w:rsid w:val="00BA1D29"/>
    <w:rsid w:val="00BE46D6"/>
    <w:rsid w:val="00C24A0B"/>
    <w:rsid w:val="00C67D38"/>
    <w:rsid w:val="00CB13A6"/>
    <w:rsid w:val="00CB3B85"/>
    <w:rsid w:val="00D11C5C"/>
    <w:rsid w:val="00D2662F"/>
    <w:rsid w:val="00D27F60"/>
    <w:rsid w:val="00D4715D"/>
    <w:rsid w:val="00D4A1CB"/>
    <w:rsid w:val="00D53755"/>
    <w:rsid w:val="00D678C6"/>
    <w:rsid w:val="00D7458D"/>
    <w:rsid w:val="00D96A82"/>
    <w:rsid w:val="00DA620B"/>
    <w:rsid w:val="00DC4D59"/>
    <w:rsid w:val="00DE769B"/>
    <w:rsid w:val="00DF4060"/>
    <w:rsid w:val="00E00D79"/>
    <w:rsid w:val="00E2105C"/>
    <w:rsid w:val="00E266E9"/>
    <w:rsid w:val="00E32E6B"/>
    <w:rsid w:val="00E32E8D"/>
    <w:rsid w:val="00E40EAD"/>
    <w:rsid w:val="00E434D9"/>
    <w:rsid w:val="00E60CBF"/>
    <w:rsid w:val="00E7013A"/>
    <w:rsid w:val="00E97115"/>
    <w:rsid w:val="00EC1C6A"/>
    <w:rsid w:val="00EC1FB9"/>
    <w:rsid w:val="00ED76FB"/>
    <w:rsid w:val="00F24F83"/>
    <w:rsid w:val="00F44455"/>
    <w:rsid w:val="00F66A86"/>
    <w:rsid w:val="00F86182"/>
    <w:rsid w:val="00FC029B"/>
    <w:rsid w:val="0122E5D6"/>
    <w:rsid w:val="012ABA12"/>
    <w:rsid w:val="014C82B3"/>
    <w:rsid w:val="0154DB1A"/>
    <w:rsid w:val="0160EC24"/>
    <w:rsid w:val="01A44819"/>
    <w:rsid w:val="01D6B6DC"/>
    <w:rsid w:val="024482EB"/>
    <w:rsid w:val="0248DA13"/>
    <w:rsid w:val="028CF8B6"/>
    <w:rsid w:val="028D9206"/>
    <w:rsid w:val="029C75D4"/>
    <w:rsid w:val="02A7B2DD"/>
    <w:rsid w:val="02FCBC85"/>
    <w:rsid w:val="02FF96AD"/>
    <w:rsid w:val="03137044"/>
    <w:rsid w:val="032816D3"/>
    <w:rsid w:val="0372873D"/>
    <w:rsid w:val="0420110A"/>
    <w:rsid w:val="043F3323"/>
    <w:rsid w:val="0442B354"/>
    <w:rsid w:val="049E7F71"/>
    <w:rsid w:val="04B6E0B7"/>
    <w:rsid w:val="04D1E5C5"/>
    <w:rsid w:val="04E7A1F5"/>
    <w:rsid w:val="0507530F"/>
    <w:rsid w:val="05B05E44"/>
    <w:rsid w:val="05DE83B5"/>
    <w:rsid w:val="05E0795F"/>
    <w:rsid w:val="05E0CF8E"/>
    <w:rsid w:val="06416FCC"/>
    <w:rsid w:val="064B0F91"/>
    <w:rsid w:val="067D0898"/>
    <w:rsid w:val="074C2EA5"/>
    <w:rsid w:val="074ED4F3"/>
    <w:rsid w:val="0777E874"/>
    <w:rsid w:val="0784852C"/>
    <w:rsid w:val="07AC50C7"/>
    <w:rsid w:val="081549FA"/>
    <w:rsid w:val="082328A3"/>
    <w:rsid w:val="0875A5EE"/>
    <w:rsid w:val="08919FE1"/>
    <w:rsid w:val="08B76002"/>
    <w:rsid w:val="08B91B9D"/>
    <w:rsid w:val="08BC652E"/>
    <w:rsid w:val="08BD6FD8"/>
    <w:rsid w:val="08E7FF06"/>
    <w:rsid w:val="08FF6776"/>
    <w:rsid w:val="092D996D"/>
    <w:rsid w:val="093675B1"/>
    <w:rsid w:val="096322C8"/>
    <w:rsid w:val="0969873B"/>
    <w:rsid w:val="09E7627C"/>
    <w:rsid w:val="09EFDA08"/>
    <w:rsid w:val="0A065185"/>
    <w:rsid w:val="0A2D7042"/>
    <w:rsid w:val="0A7431E5"/>
    <w:rsid w:val="0A83CF67"/>
    <w:rsid w:val="0AAB5B51"/>
    <w:rsid w:val="0AB8DCDB"/>
    <w:rsid w:val="0ABC25EE"/>
    <w:rsid w:val="0ACF995B"/>
    <w:rsid w:val="0B2D4A96"/>
    <w:rsid w:val="0B35165E"/>
    <w:rsid w:val="0B4A860A"/>
    <w:rsid w:val="0B716EEC"/>
    <w:rsid w:val="0BD132C9"/>
    <w:rsid w:val="0BD39B53"/>
    <w:rsid w:val="0BDF3B33"/>
    <w:rsid w:val="0BF6AA82"/>
    <w:rsid w:val="0BF9F1B0"/>
    <w:rsid w:val="0C1E713D"/>
    <w:rsid w:val="0C598EDB"/>
    <w:rsid w:val="0CAE699B"/>
    <w:rsid w:val="0CB9C270"/>
    <w:rsid w:val="0CF699C6"/>
    <w:rsid w:val="0D651104"/>
    <w:rsid w:val="0D66E3F8"/>
    <w:rsid w:val="0D6D032A"/>
    <w:rsid w:val="0D711E9E"/>
    <w:rsid w:val="0D778CEC"/>
    <w:rsid w:val="0D790AB1"/>
    <w:rsid w:val="0D90C649"/>
    <w:rsid w:val="0D9155EC"/>
    <w:rsid w:val="0DB9CCCE"/>
    <w:rsid w:val="0DD1B5E0"/>
    <w:rsid w:val="0DF9DED9"/>
    <w:rsid w:val="0E11B46A"/>
    <w:rsid w:val="0E3F6F2C"/>
    <w:rsid w:val="0E4ADA0A"/>
    <w:rsid w:val="0E6AC97A"/>
    <w:rsid w:val="0E6B8764"/>
    <w:rsid w:val="0E8EC5F6"/>
    <w:rsid w:val="0EA1360B"/>
    <w:rsid w:val="0EB4F848"/>
    <w:rsid w:val="0ED16EF8"/>
    <w:rsid w:val="0EFA12C5"/>
    <w:rsid w:val="0F067799"/>
    <w:rsid w:val="0F135D4D"/>
    <w:rsid w:val="0F2ADE5A"/>
    <w:rsid w:val="0F68F216"/>
    <w:rsid w:val="0F789DA6"/>
    <w:rsid w:val="0F83EBAC"/>
    <w:rsid w:val="0FBC8DA9"/>
    <w:rsid w:val="0FC9B92C"/>
    <w:rsid w:val="0FE60A5D"/>
    <w:rsid w:val="0FF2BD37"/>
    <w:rsid w:val="10056998"/>
    <w:rsid w:val="1027543B"/>
    <w:rsid w:val="102B5F7D"/>
    <w:rsid w:val="10378E6B"/>
    <w:rsid w:val="1079D23E"/>
    <w:rsid w:val="1095E326"/>
    <w:rsid w:val="109CB1C6"/>
    <w:rsid w:val="10AF2DAE"/>
    <w:rsid w:val="10C86CC1"/>
    <w:rsid w:val="11DF95F7"/>
    <w:rsid w:val="11EC990A"/>
    <w:rsid w:val="127C30EB"/>
    <w:rsid w:val="12AB0A06"/>
    <w:rsid w:val="12B5FCFC"/>
    <w:rsid w:val="12FA7CC9"/>
    <w:rsid w:val="1314E25C"/>
    <w:rsid w:val="13169FFD"/>
    <w:rsid w:val="1323A357"/>
    <w:rsid w:val="13338B8B"/>
    <w:rsid w:val="13953A55"/>
    <w:rsid w:val="13AE268F"/>
    <w:rsid w:val="13F5E524"/>
    <w:rsid w:val="140693C5"/>
    <w:rsid w:val="14D92939"/>
    <w:rsid w:val="14E13A48"/>
    <w:rsid w:val="1541AA6C"/>
    <w:rsid w:val="1554A3C8"/>
    <w:rsid w:val="1581B8BE"/>
    <w:rsid w:val="15B9391B"/>
    <w:rsid w:val="15D2E2F6"/>
    <w:rsid w:val="15E2AAC8"/>
    <w:rsid w:val="15FFF577"/>
    <w:rsid w:val="1655EADD"/>
    <w:rsid w:val="1673AB11"/>
    <w:rsid w:val="170BF34A"/>
    <w:rsid w:val="172D3C68"/>
    <w:rsid w:val="17834C19"/>
    <w:rsid w:val="1797D05D"/>
    <w:rsid w:val="17B22412"/>
    <w:rsid w:val="17C9AC20"/>
    <w:rsid w:val="17E9A8E3"/>
    <w:rsid w:val="18296546"/>
    <w:rsid w:val="182C3A3C"/>
    <w:rsid w:val="1834A1AF"/>
    <w:rsid w:val="18679245"/>
    <w:rsid w:val="1881A15F"/>
    <w:rsid w:val="18A7C3AB"/>
    <w:rsid w:val="1908B6A4"/>
    <w:rsid w:val="191A4B8A"/>
    <w:rsid w:val="191AE4DA"/>
    <w:rsid w:val="1931CA25"/>
    <w:rsid w:val="193D94CD"/>
    <w:rsid w:val="1976A07F"/>
    <w:rsid w:val="19A38FA1"/>
    <w:rsid w:val="19AA7857"/>
    <w:rsid w:val="19DBAE2C"/>
    <w:rsid w:val="1A0B502C"/>
    <w:rsid w:val="1A35CCF0"/>
    <w:rsid w:val="1A4A0F3F"/>
    <w:rsid w:val="1ABAECDB"/>
    <w:rsid w:val="1B5DD7E0"/>
    <w:rsid w:val="1B6AFB11"/>
    <w:rsid w:val="1B6C4271"/>
    <w:rsid w:val="1B72E897"/>
    <w:rsid w:val="1B777E8D"/>
    <w:rsid w:val="1BA74E2D"/>
    <w:rsid w:val="1BEB19D5"/>
    <w:rsid w:val="1BFA13EE"/>
    <w:rsid w:val="1C442A17"/>
    <w:rsid w:val="1C59E186"/>
    <w:rsid w:val="1CDD8834"/>
    <w:rsid w:val="1D1EF7B0"/>
    <w:rsid w:val="1D50C72D"/>
    <w:rsid w:val="1D578400"/>
    <w:rsid w:val="1D83558F"/>
    <w:rsid w:val="1DBBACB8"/>
    <w:rsid w:val="1DC7B589"/>
    <w:rsid w:val="1DD05F90"/>
    <w:rsid w:val="1DE56E88"/>
    <w:rsid w:val="1E11D800"/>
    <w:rsid w:val="1E1D7586"/>
    <w:rsid w:val="1E4F3EA1"/>
    <w:rsid w:val="1E5B041B"/>
    <w:rsid w:val="1ED6D3C9"/>
    <w:rsid w:val="1ED7E858"/>
    <w:rsid w:val="1F5FB902"/>
    <w:rsid w:val="1F633081"/>
    <w:rsid w:val="1F6A0125"/>
    <w:rsid w:val="1F7549DE"/>
    <w:rsid w:val="1F8A15B7"/>
    <w:rsid w:val="1F96128F"/>
    <w:rsid w:val="1F9E82EB"/>
    <w:rsid w:val="1FBAEECA"/>
    <w:rsid w:val="20465E0E"/>
    <w:rsid w:val="2080D17A"/>
    <w:rsid w:val="20B3F476"/>
    <w:rsid w:val="20FF00E2"/>
    <w:rsid w:val="210DB379"/>
    <w:rsid w:val="21487963"/>
    <w:rsid w:val="21C26883"/>
    <w:rsid w:val="21D2687A"/>
    <w:rsid w:val="224FC4D7"/>
    <w:rsid w:val="2291765D"/>
    <w:rsid w:val="2293289C"/>
    <w:rsid w:val="22DED158"/>
    <w:rsid w:val="23082149"/>
    <w:rsid w:val="23876BE8"/>
    <w:rsid w:val="23ACA0DE"/>
    <w:rsid w:val="23DCAF36"/>
    <w:rsid w:val="23F29713"/>
    <w:rsid w:val="24849BBF"/>
    <w:rsid w:val="2488843F"/>
    <w:rsid w:val="248FE648"/>
    <w:rsid w:val="24DF5BC2"/>
    <w:rsid w:val="25646E1E"/>
    <w:rsid w:val="258E6774"/>
    <w:rsid w:val="25A93A79"/>
    <w:rsid w:val="25C4EB3C"/>
    <w:rsid w:val="25CAC95E"/>
    <w:rsid w:val="25E251EE"/>
    <w:rsid w:val="260901B7"/>
    <w:rsid w:val="2620AFE3"/>
    <w:rsid w:val="262454A0"/>
    <w:rsid w:val="26370CF9"/>
    <w:rsid w:val="264D037F"/>
    <w:rsid w:val="26511B65"/>
    <w:rsid w:val="2699EC53"/>
    <w:rsid w:val="269C4E87"/>
    <w:rsid w:val="26A0E90F"/>
    <w:rsid w:val="26A5D99D"/>
    <w:rsid w:val="26E767DE"/>
    <w:rsid w:val="27041D86"/>
    <w:rsid w:val="2709AB3E"/>
    <w:rsid w:val="27578070"/>
    <w:rsid w:val="2760BB9D"/>
    <w:rsid w:val="27A4D11D"/>
    <w:rsid w:val="27E2FBBF"/>
    <w:rsid w:val="2830C5F2"/>
    <w:rsid w:val="2832F684"/>
    <w:rsid w:val="283CB970"/>
    <w:rsid w:val="288A6F84"/>
    <w:rsid w:val="288B2D9D"/>
    <w:rsid w:val="289C6874"/>
    <w:rsid w:val="28B49EC4"/>
    <w:rsid w:val="28C60836"/>
    <w:rsid w:val="28F7BB0E"/>
    <w:rsid w:val="2923360A"/>
    <w:rsid w:val="293D4A8D"/>
    <w:rsid w:val="2955A789"/>
    <w:rsid w:val="29A3B0C6"/>
    <w:rsid w:val="29B61D6F"/>
    <w:rsid w:val="29BFD92A"/>
    <w:rsid w:val="29DD7A5F"/>
    <w:rsid w:val="2A0092BC"/>
    <w:rsid w:val="2A3838D5"/>
    <w:rsid w:val="2A61D897"/>
    <w:rsid w:val="2A912659"/>
    <w:rsid w:val="2B0C61EE"/>
    <w:rsid w:val="2B6985FF"/>
    <w:rsid w:val="2BAA0CBF"/>
    <w:rsid w:val="2BADFFD0"/>
    <w:rsid w:val="2BB1CB07"/>
    <w:rsid w:val="2C1002A5"/>
    <w:rsid w:val="2C82FDE0"/>
    <w:rsid w:val="2C8439B0"/>
    <w:rsid w:val="2C8C68D2"/>
    <w:rsid w:val="2C935496"/>
    <w:rsid w:val="2CA77531"/>
    <w:rsid w:val="2CF9237A"/>
    <w:rsid w:val="2D02D5A0"/>
    <w:rsid w:val="2D556E82"/>
    <w:rsid w:val="2D6B8A26"/>
    <w:rsid w:val="2D75693D"/>
    <w:rsid w:val="2D760FC5"/>
    <w:rsid w:val="2D9F2978"/>
    <w:rsid w:val="2E14715F"/>
    <w:rsid w:val="2E1EAC05"/>
    <w:rsid w:val="2E20A59C"/>
    <w:rsid w:val="2E231251"/>
    <w:rsid w:val="2EA1FF8F"/>
    <w:rsid w:val="2EC99E36"/>
    <w:rsid w:val="2ED0150D"/>
    <w:rsid w:val="2EF6176C"/>
    <w:rsid w:val="2EF7910F"/>
    <w:rsid w:val="2F0942A6"/>
    <w:rsid w:val="2F4F07A6"/>
    <w:rsid w:val="2F5232B0"/>
    <w:rsid w:val="30343FB5"/>
    <w:rsid w:val="3068B688"/>
    <w:rsid w:val="308F169A"/>
    <w:rsid w:val="30A288A6"/>
    <w:rsid w:val="30C31FC4"/>
    <w:rsid w:val="30D9677A"/>
    <w:rsid w:val="3137C12B"/>
    <w:rsid w:val="3176067F"/>
    <w:rsid w:val="31841510"/>
    <w:rsid w:val="319A0FC4"/>
    <w:rsid w:val="3210A323"/>
    <w:rsid w:val="3230FD25"/>
    <w:rsid w:val="325405AC"/>
    <w:rsid w:val="3256E655"/>
    <w:rsid w:val="325E8831"/>
    <w:rsid w:val="325EF025"/>
    <w:rsid w:val="32606F93"/>
    <w:rsid w:val="32C326DA"/>
    <w:rsid w:val="32C541E2"/>
    <w:rsid w:val="32D3918C"/>
    <w:rsid w:val="330AE63C"/>
    <w:rsid w:val="33130C06"/>
    <w:rsid w:val="33478512"/>
    <w:rsid w:val="338B2072"/>
    <w:rsid w:val="33A0574A"/>
    <w:rsid w:val="33AC8EA2"/>
    <w:rsid w:val="33C60155"/>
    <w:rsid w:val="33DA0647"/>
    <w:rsid w:val="34660DE1"/>
    <w:rsid w:val="34687C69"/>
    <w:rsid w:val="346F61ED"/>
    <w:rsid w:val="3499AC6F"/>
    <w:rsid w:val="34C6D8C0"/>
    <w:rsid w:val="34D9223F"/>
    <w:rsid w:val="34E32238"/>
    <w:rsid w:val="34E5643B"/>
    <w:rsid w:val="350E791C"/>
    <w:rsid w:val="3527F293"/>
    <w:rsid w:val="355DC98B"/>
    <w:rsid w:val="3574A2D2"/>
    <w:rsid w:val="359690E7"/>
    <w:rsid w:val="360B324E"/>
    <w:rsid w:val="3636FCF2"/>
    <w:rsid w:val="3637C143"/>
    <w:rsid w:val="364E7F99"/>
    <w:rsid w:val="36770678"/>
    <w:rsid w:val="36A27FE9"/>
    <w:rsid w:val="36ADBC5F"/>
    <w:rsid w:val="36D7D602"/>
    <w:rsid w:val="36DFF44C"/>
    <w:rsid w:val="37010B8D"/>
    <w:rsid w:val="370E4E72"/>
    <w:rsid w:val="371C24B2"/>
    <w:rsid w:val="371C4B83"/>
    <w:rsid w:val="3783F063"/>
    <w:rsid w:val="378C53B6"/>
    <w:rsid w:val="37CBDA46"/>
    <w:rsid w:val="37EE285D"/>
    <w:rsid w:val="37F35694"/>
    <w:rsid w:val="3812D6D9"/>
    <w:rsid w:val="3822B520"/>
    <w:rsid w:val="386DB06E"/>
    <w:rsid w:val="38A93EED"/>
    <w:rsid w:val="38AB086B"/>
    <w:rsid w:val="38B81BE4"/>
    <w:rsid w:val="38CAF129"/>
    <w:rsid w:val="38ED328F"/>
    <w:rsid w:val="38F5BBD5"/>
    <w:rsid w:val="3909E723"/>
    <w:rsid w:val="391812AB"/>
    <w:rsid w:val="3932685E"/>
    <w:rsid w:val="3942D310"/>
    <w:rsid w:val="394F9E4F"/>
    <w:rsid w:val="395EB3C9"/>
    <w:rsid w:val="3961441F"/>
    <w:rsid w:val="39BED2F4"/>
    <w:rsid w:val="39E3D8F1"/>
    <w:rsid w:val="3A0C09D5"/>
    <w:rsid w:val="3A20112E"/>
    <w:rsid w:val="3A53EC45"/>
    <w:rsid w:val="3A7AA34E"/>
    <w:rsid w:val="3AF4F909"/>
    <w:rsid w:val="3B19A303"/>
    <w:rsid w:val="3B39DF7B"/>
    <w:rsid w:val="3B3CAF1A"/>
    <w:rsid w:val="3B560FAE"/>
    <w:rsid w:val="3B574EE4"/>
    <w:rsid w:val="3B7C60B1"/>
    <w:rsid w:val="3B8BE01E"/>
    <w:rsid w:val="3BD8A206"/>
    <w:rsid w:val="3BEFBCA6"/>
    <w:rsid w:val="3BFA728F"/>
    <w:rsid w:val="3C003E5A"/>
    <w:rsid w:val="3C08FE3C"/>
    <w:rsid w:val="3C1CA862"/>
    <w:rsid w:val="3C5341D0"/>
    <w:rsid w:val="3C6A0920"/>
    <w:rsid w:val="3C6E0D82"/>
    <w:rsid w:val="3C7A73D2"/>
    <w:rsid w:val="3C7FD0D9"/>
    <w:rsid w:val="3CECB478"/>
    <w:rsid w:val="3CEE341D"/>
    <w:rsid w:val="3D01AE6B"/>
    <w:rsid w:val="3D2AC942"/>
    <w:rsid w:val="3D6A090B"/>
    <w:rsid w:val="3D806D61"/>
    <w:rsid w:val="3DB983B6"/>
    <w:rsid w:val="3DD29A42"/>
    <w:rsid w:val="3DE3A4C1"/>
    <w:rsid w:val="3DF3EC93"/>
    <w:rsid w:val="3E154EEB"/>
    <w:rsid w:val="3E221E9E"/>
    <w:rsid w:val="3E3DB5D8"/>
    <w:rsid w:val="3E444184"/>
    <w:rsid w:val="3E6FE866"/>
    <w:rsid w:val="3EC32241"/>
    <w:rsid w:val="3EC481C6"/>
    <w:rsid w:val="3EC88E15"/>
    <w:rsid w:val="3F275D68"/>
    <w:rsid w:val="3F2F3618"/>
    <w:rsid w:val="3F6E6AA3"/>
    <w:rsid w:val="3FCC7B1C"/>
    <w:rsid w:val="3FF66272"/>
    <w:rsid w:val="4052B728"/>
    <w:rsid w:val="409D67C6"/>
    <w:rsid w:val="40F41D2F"/>
    <w:rsid w:val="40F84B58"/>
    <w:rsid w:val="4153781E"/>
    <w:rsid w:val="4159BF60"/>
    <w:rsid w:val="415D7B08"/>
    <w:rsid w:val="4169E47D"/>
    <w:rsid w:val="41BDE548"/>
    <w:rsid w:val="420ABB72"/>
    <w:rsid w:val="423F2015"/>
    <w:rsid w:val="424594FE"/>
    <w:rsid w:val="42471953"/>
    <w:rsid w:val="427D0E55"/>
    <w:rsid w:val="42833EC6"/>
    <w:rsid w:val="42A79D81"/>
    <w:rsid w:val="42F11C77"/>
    <w:rsid w:val="43254248"/>
    <w:rsid w:val="435D75A1"/>
    <w:rsid w:val="435F8C0A"/>
    <w:rsid w:val="4386EC74"/>
    <w:rsid w:val="43D4A69C"/>
    <w:rsid w:val="43DE5BCB"/>
    <w:rsid w:val="43E560FD"/>
    <w:rsid w:val="44201A1A"/>
    <w:rsid w:val="4434F94F"/>
    <w:rsid w:val="4484DE7B"/>
    <w:rsid w:val="449FEC3F"/>
    <w:rsid w:val="44A8AC1F"/>
    <w:rsid w:val="44B9149C"/>
    <w:rsid w:val="44CFCF90"/>
    <w:rsid w:val="452F2479"/>
    <w:rsid w:val="455E08B4"/>
    <w:rsid w:val="45C3D771"/>
    <w:rsid w:val="45F68B6F"/>
    <w:rsid w:val="4618D8EC"/>
    <w:rsid w:val="462D3823"/>
    <w:rsid w:val="466056AF"/>
    <w:rsid w:val="469303F0"/>
    <w:rsid w:val="469577EC"/>
    <w:rsid w:val="46D5000C"/>
    <w:rsid w:val="4713A1B2"/>
    <w:rsid w:val="47280891"/>
    <w:rsid w:val="47317004"/>
    <w:rsid w:val="4779004E"/>
    <w:rsid w:val="47A231C7"/>
    <w:rsid w:val="47BE6224"/>
    <w:rsid w:val="47C8B66C"/>
    <w:rsid w:val="47EDEA17"/>
    <w:rsid w:val="4830E6C4"/>
    <w:rsid w:val="483DFE4E"/>
    <w:rsid w:val="484CB85D"/>
    <w:rsid w:val="488D0064"/>
    <w:rsid w:val="48CC3C92"/>
    <w:rsid w:val="48CCF4C4"/>
    <w:rsid w:val="48EEF3BF"/>
    <w:rsid w:val="48FA0FA8"/>
    <w:rsid w:val="490CF6ED"/>
    <w:rsid w:val="495079AE"/>
    <w:rsid w:val="49735D62"/>
    <w:rsid w:val="49D4D7E6"/>
    <w:rsid w:val="49DB5CD4"/>
    <w:rsid w:val="49F13ECC"/>
    <w:rsid w:val="49FDAB91"/>
    <w:rsid w:val="4A1415BD"/>
    <w:rsid w:val="4A3D302F"/>
    <w:rsid w:val="4A4B2AE2"/>
    <w:rsid w:val="4A4BF761"/>
    <w:rsid w:val="4A58443B"/>
    <w:rsid w:val="4ADC3D2D"/>
    <w:rsid w:val="4AEC4A0F"/>
    <w:rsid w:val="4B0F2DC3"/>
    <w:rsid w:val="4B44AAA5"/>
    <w:rsid w:val="4B4908A6"/>
    <w:rsid w:val="4B4B628E"/>
    <w:rsid w:val="4B63C091"/>
    <w:rsid w:val="4B9FA994"/>
    <w:rsid w:val="4BAD0A31"/>
    <w:rsid w:val="4BB9782D"/>
    <w:rsid w:val="4BC4A126"/>
    <w:rsid w:val="4C295712"/>
    <w:rsid w:val="4C392223"/>
    <w:rsid w:val="4C74F308"/>
    <w:rsid w:val="4C881A70"/>
    <w:rsid w:val="4C988522"/>
    <w:rsid w:val="4CA14CDA"/>
    <w:rsid w:val="4CAE82B8"/>
    <w:rsid w:val="4CD384B4"/>
    <w:rsid w:val="4CE07B06"/>
    <w:rsid w:val="4CE0A719"/>
    <w:rsid w:val="4CE74E45"/>
    <w:rsid w:val="4D0C78A8"/>
    <w:rsid w:val="4D35A8F9"/>
    <w:rsid w:val="4D48DA92"/>
    <w:rsid w:val="4D51C550"/>
    <w:rsid w:val="4D7337FD"/>
    <w:rsid w:val="4D9BA146"/>
    <w:rsid w:val="4DCC7F83"/>
    <w:rsid w:val="4DEEA31C"/>
    <w:rsid w:val="4E167D8B"/>
    <w:rsid w:val="4E45BB28"/>
    <w:rsid w:val="4E46CE85"/>
    <w:rsid w:val="4E646149"/>
    <w:rsid w:val="4E6E9E5D"/>
    <w:rsid w:val="4E6F5515"/>
    <w:rsid w:val="4E70CDB3"/>
    <w:rsid w:val="4EA02848"/>
    <w:rsid w:val="4EA84909"/>
    <w:rsid w:val="4EEB80D0"/>
    <w:rsid w:val="4F0DCFC3"/>
    <w:rsid w:val="4F12DCFE"/>
    <w:rsid w:val="4F1C6D5C"/>
    <w:rsid w:val="4F3771A7"/>
    <w:rsid w:val="4F6EE996"/>
    <w:rsid w:val="4F9E723C"/>
    <w:rsid w:val="4FAFAE50"/>
    <w:rsid w:val="4FD025E4"/>
    <w:rsid w:val="4FFA8F93"/>
    <w:rsid w:val="5007FAED"/>
    <w:rsid w:val="5075DAA4"/>
    <w:rsid w:val="508835DA"/>
    <w:rsid w:val="50BAF74D"/>
    <w:rsid w:val="50D661D9"/>
    <w:rsid w:val="50DFB16B"/>
    <w:rsid w:val="51042045"/>
    <w:rsid w:val="511606FF"/>
    <w:rsid w:val="5164C652"/>
    <w:rsid w:val="51990DD0"/>
    <w:rsid w:val="51B18F42"/>
    <w:rsid w:val="51B1F8F2"/>
    <w:rsid w:val="51C11870"/>
    <w:rsid w:val="51CAD4B4"/>
    <w:rsid w:val="51D7C90A"/>
    <w:rsid w:val="522CCEBC"/>
    <w:rsid w:val="524A7DC0"/>
    <w:rsid w:val="524D93C2"/>
    <w:rsid w:val="529E6FFA"/>
    <w:rsid w:val="52D37C35"/>
    <w:rsid w:val="52F75BF4"/>
    <w:rsid w:val="531A3FA8"/>
    <w:rsid w:val="532CA2EE"/>
    <w:rsid w:val="53B8E67C"/>
    <w:rsid w:val="53FF90AD"/>
    <w:rsid w:val="543A7725"/>
    <w:rsid w:val="5460DDD6"/>
    <w:rsid w:val="5483E8E1"/>
    <w:rsid w:val="54F477C9"/>
    <w:rsid w:val="55178A8D"/>
    <w:rsid w:val="55493D65"/>
    <w:rsid w:val="556C7C61"/>
    <w:rsid w:val="556D9A3E"/>
    <w:rsid w:val="558281BF"/>
    <w:rsid w:val="558A60C5"/>
    <w:rsid w:val="55ABC42C"/>
    <w:rsid w:val="55B143A9"/>
    <w:rsid w:val="55B79356"/>
    <w:rsid w:val="55CE773E"/>
    <w:rsid w:val="55F06A36"/>
    <w:rsid w:val="55FAB540"/>
    <w:rsid w:val="562D7936"/>
    <w:rsid w:val="562EFCB6"/>
    <w:rsid w:val="5659CDF0"/>
    <w:rsid w:val="56BE92ED"/>
    <w:rsid w:val="56DC9E86"/>
    <w:rsid w:val="56E52904"/>
    <w:rsid w:val="571E509C"/>
    <w:rsid w:val="57272269"/>
    <w:rsid w:val="5764B41F"/>
    <w:rsid w:val="576AA06C"/>
    <w:rsid w:val="577B203F"/>
    <w:rsid w:val="57AC14AA"/>
    <w:rsid w:val="5810F1FB"/>
    <w:rsid w:val="582A9BC4"/>
    <w:rsid w:val="582D33B8"/>
    <w:rsid w:val="58470A8E"/>
    <w:rsid w:val="58546CD6"/>
    <w:rsid w:val="5872CCAD"/>
    <w:rsid w:val="58737283"/>
    <w:rsid w:val="588B8D39"/>
    <w:rsid w:val="58AF45A4"/>
    <w:rsid w:val="58B95A29"/>
    <w:rsid w:val="58BEA86B"/>
    <w:rsid w:val="590A1944"/>
    <w:rsid w:val="59147341"/>
    <w:rsid w:val="593001C3"/>
    <w:rsid w:val="593669DC"/>
    <w:rsid w:val="5976445C"/>
    <w:rsid w:val="59BD1F13"/>
    <w:rsid w:val="59F81A32"/>
    <w:rsid w:val="5A490DFE"/>
    <w:rsid w:val="5AD976A2"/>
    <w:rsid w:val="5B1D2025"/>
    <w:rsid w:val="5B2175F1"/>
    <w:rsid w:val="5B3E5BAF"/>
    <w:rsid w:val="5B93D955"/>
    <w:rsid w:val="5BA07D1D"/>
    <w:rsid w:val="5BD1A64B"/>
    <w:rsid w:val="5BE3A305"/>
    <w:rsid w:val="5BF16006"/>
    <w:rsid w:val="5C04DC4B"/>
    <w:rsid w:val="5CADE51E"/>
    <w:rsid w:val="5CDC1715"/>
    <w:rsid w:val="5CFA5004"/>
    <w:rsid w:val="5CFE8C56"/>
    <w:rsid w:val="5D853B35"/>
    <w:rsid w:val="5D97545E"/>
    <w:rsid w:val="5DD59767"/>
    <w:rsid w:val="5E324D0F"/>
    <w:rsid w:val="5E418A7B"/>
    <w:rsid w:val="5E913228"/>
    <w:rsid w:val="5E963DF5"/>
    <w:rsid w:val="5EAFBDA3"/>
    <w:rsid w:val="5EBD169D"/>
    <w:rsid w:val="5EEE844F"/>
    <w:rsid w:val="5F1812F1"/>
    <w:rsid w:val="5F1C7F21"/>
    <w:rsid w:val="5F50DDE4"/>
    <w:rsid w:val="5FC0BB01"/>
    <w:rsid w:val="5FCB6B98"/>
    <w:rsid w:val="5FDFCEFC"/>
    <w:rsid w:val="6010018B"/>
    <w:rsid w:val="6019E60F"/>
    <w:rsid w:val="604921CE"/>
    <w:rsid w:val="604C8990"/>
    <w:rsid w:val="60838956"/>
    <w:rsid w:val="60A5176E"/>
    <w:rsid w:val="60A74DB2"/>
    <w:rsid w:val="60B63532"/>
    <w:rsid w:val="60B84F82"/>
    <w:rsid w:val="60CC6837"/>
    <w:rsid w:val="60CCBEAF"/>
    <w:rsid w:val="610D3829"/>
    <w:rsid w:val="618EEACC"/>
    <w:rsid w:val="61A178DC"/>
    <w:rsid w:val="61C62529"/>
    <w:rsid w:val="61C8371A"/>
    <w:rsid w:val="61CFD174"/>
    <w:rsid w:val="61DBEC48"/>
    <w:rsid w:val="61EDECD4"/>
    <w:rsid w:val="620C8656"/>
    <w:rsid w:val="6210A0F4"/>
    <w:rsid w:val="6240E7CF"/>
    <w:rsid w:val="62545198"/>
    <w:rsid w:val="62688F10"/>
    <w:rsid w:val="62703222"/>
    <w:rsid w:val="629C1748"/>
    <w:rsid w:val="62CC00C0"/>
    <w:rsid w:val="62E99B90"/>
    <w:rsid w:val="636DCDDA"/>
    <w:rsid w:val="63DCB830"/>
    <w:rsid w:val="63E6E416"/>
    <w:rsid w:val="63EC1B1F"/>
    <w:rsid w:val="64128D49"/>
    <w:rsid w:val="6457AE79"/>
    <w:rsid w:val="646457CB"/>
    <w:rsid w:val="64AC2267"/>
    <w:rsid w:val="64AC747F"/>
    <w:rsid w:val="64AD0B9E"/>
    <w:rsid w:val="64BC6321"/>
    <w:rsid w:val="64CA3B22"/>
    <w:rsid w:val="65ADE4FA"/>
    <w:rsid w:val="65DF67DA"/>
    <w:rsid w:val="65E463BF"/>
    <w:rsid w:val="664D0121"/>
    <w:rsid w:val="665987AE"/>
    <w:rsid w:val="6679D573"/>
    <w:rsid w:val="669555EF"/>
    <w:rsid w:val="66A5F713"/>
    <w:rsid w:val="66A88CDD"/>
    <w:rsid w:val="6707A146"/>
    <w:rsid w:val="6777CC12"/>
    <w:rsid w:val="677C9FFC"/>
    <w:rsid w:val="67A3E613"/>
    <w:rsid w:val="67BF1D09"/>
    <w:rsid w:val="68004B05"/>
    <w:rsid w:val="682CC31D"/>
    <w:rsid w:val="682ECD7E"/>
    <w:rsid w:val="68642029"/>
    <w:rsid w:val="686A86D5"/>
    <w:rsid w:val="68726240"/>
    <w:rsid w:val="68D30420"/>
    <w:rsid w:val="68E2089F"/>
    <w:rsid w:val="68E65CB1"/>
    <w:rsid w:val="6907C233"/>
    <w:rsid w:val="6937C8EE"/>
    <w:rsid w:val="693A4C18"/>
    <w:rsid w:val="698D6B84"/>
    <w:rsid w:val="698FCBBD"/>
    <w:rsid w:val="699A7318"/>
    <w:rsid w:val="69BC9007"/>
    <w:rsid w:val="69CF124D"/>
    <w:rsid w:val="6A39E880"/>
    <w:rsid w:val="6A4007F0"/>
    <w:rsid w:val="6A642474"/>
    <w:rsid w:val="6A656B97"/>
    <w:rsid w:val="6A822D12"/>
    <w:rsid w:val="6A9172A0"/>
    <w:rsid w:val="6AC9B72A"/>
    <w:rsid w:val="6AE09F9D"/>
    <w:rsid w:val="6AF1C63E"/>
    <w:rsid w:val="6AFDDDC8"/>
    <w:rsid w:val="6AFECB94"/>
    <w:rsid w:val="6B045847"/>
    <w:rsid w:val="6B467424"/>
    <w:rsid w:val="6B5F4B31"/>
    <w:rsid w:val="6B6BCAFD"/>
    <w:rsid w:val="6B78DFBF"/>
    <w:rsid w:val="6B929085"/>
    <w:rsid w:val="6B959D47"/>
    <w:rsid w:val="6B9A79E1"/>
    <w:rsid w:val="6B9BC0EB"/>
    <w:rsid w:val="6BC14FDB"/>
    <w:rsid w:val="6BE1D8F2"/>
    <w:rsid w:val="6C0396EB"/>
    <w:rsid w:val="6C156737"/>
    <w:rsid w:val="6C885B55"/>
    <w:rsid w:val="6CC72B03"/>
    <w:rsid w:val="6CCA3390"/>
    <w:rsid w:val="6CEDCBE6"/>
    <w:rsid w:val="6D01BDA8"/>
    <w:rsid w:val="6D40E966"/>
    <w:rsid w:val="6D5D203C"/>
    <w:rsid w:val="6D65CC6E"/>
    <w:rsid w:val="6D98A302"/>
    <w:rsid w:val="6D9F674C"/>
    <w:rsid w:val="6DC48443"/>
    <w:rsid w:val="6DD73EBD"/>
    <w:rsid w:val="6DDDD8EA"/>
    <w:rsid w:val="6DE3FA8B"/>
    <w:rsid w:val="6E084073"/>
    <w:rsid w:val="6E08E2E4"/>
    <w:rsid w:val="6E100047"/>
    <w:rsid w:val="6E132797"/>
    <w:rsid w:val="6E247B06"/>
    <w:rsid w:val="6E3C9E6A"/>
    <w:rsid w:val="6EA8AD28"/>
    <w:rsid w:val="6F1C2BC4"/>
    <w:rsid w:val="6F68F29D"/>
    <w:rsid w:val="6F6934FE"/>
    <w:rsid w:val="6F806685"/>
    <w:rsid w:val="6FA70A72"/>
    <w:rsid w:val="6FAEF7F8"/>
    <w:rsid w:val="6FBB996A"/>
    <w:rsid w:val="6FF5087E"/>
    <w:rsid w:val="6FF5E9A4"/>
    <w:rsid w:val="700B6E16"/>
    <w:rsid w:val="7026D02F"/>
    <w:rsid w:val="7052329B"/>
    <w:rsid w:val="7084FF47"/>
    <w:rsid w:val="70C93519"/>
    <w:rsid w:val="70D660D2"/>
    <w:rsid w:val="7119C428"/>
    <w:rsid w:val="711B020A"/>
    <w:rsid w:val="713EFB3C"/>
    <w:rsid w:val="716561F8"/>
    <w:rsid w:val="71795091"/>
    <w:rsid w:val="719F342C"/>
    <w:rsid w:val="71A6E1F9"/>
    <w:rsid w:val="71AB63D8"/>
    <w:rsid w:val="71AD0A88"/>
    <w:rsid w:val="71D26161"/>
    <w:rsid w:val="71D38D60"/>
    <w:rsid w:val="7243B550"/>
    <w:rsid w:val="72460D1A"/>
    <w:rsid w:val="72508C8E"/>
    <w:rsid w:val="725EF91F"/>
    <w:rsid w:val="73058C0B"/>
    <w:rsid w:val="730B1AF6"/>
    <w:rsid w:val="7342B25A"/>
    <w:rsid w:val="73626BBC"/>
    <w:rsid w:val="73695310"/>
    <w:rsid w:val="7383C6B6"/>
    <w:rsid w:val="73C7A269"/>
    <w:rsid w:val="73CA82A5"/>
    <w:rsid w:val="7409E193"/>
    <w:rsid w:val="741CA702"/>
    <w:rsid w:val="743ACD9A"/>
    <w:rsid w:val="743F1135"/>
    <w:rsid w:val="7442D0CC"/>
    <w:rsid w:val="74481F7C"/>
    <w:rsid w:val="74770301"/>
    <w:rsid w:val="74806E20"/>
    <w:rsid w:val="74B20BCC"/>
    <w:rsid w:val="74BCC8F5"/>
    <w:rsid w:val="74DE82BB"/>
    <w:rsid w:val="754E69B6"/>
    <w:rsid w:val="7589A2E6"/>
    <w:rsid w:val="75D62291"/>
    <w:rsid w:val="75EC1621"/>
    <w:rsid w:val="760F9F23"/>
    <w:rsid w:val="768DBCB4"/>
    <w:rsid w:val="76A805AF"/>
    <w:rsid w:val="76BBC43C"/>
    <w:rsid w:val="7717C5F5"/>
    <w:rsid w:val="7725B775"/>
    <w:rsid w:val="773CED1A"/>
    <w:rsid w:val="7754F863"/>
    <w:rsid w:val="77A331A6"/>
    <w:rsid w:val="77AF3E1F"/>
    <w:rsid w:val="77AFDCEC"/>
    <w:rsid w:val="7816237D"/>
    <w:rsid w:val="783C66CA"/>
    <w:rsid w:val="78751536"/>
    <w:rsid w:val="789105F5"/>
    <w:rsid w:val="78CA1985"/>
    <w:rsid w:val="796F19F6"/>
    <w:rsid w:val="797EE88D"/>
    <w:rsid w:val="79A4C292"/>
    <w:rsid w:val="79AE8FFC"/>
    <w:rsid w:val="79C71D48"/>
    <w:rsid w:val="79D2D248"/>
    <w:rsid w:val="79F1DD55"/>
    <w:rsid w:val="79FACB56"/>
    <w:rsid w:val="7A207CD9"/>
    <w:rsid w:val="7A227AE7"/>
    <w:rsid w:val="7A656046"/>
    <w:rsid w:val="7A9850DC"/>
    <w:rsid w:val="7AD445D4"/>
    <w:rsid w:val="7AF1AA9F"/>
    <w:rsid w:val="7B45CCFB"/>
    <w:rsid w:val="7B4DC43F"/>
    <w:rsid w:val="7B4DD5D8"/>
    <w:rsid w:val="7B677557"/>
    <w:rsid w:val="7B842649"/>
    <w:rsid w:val="7B9199A9"/>
    <w:rsid w:val="7BA0D6D6"/>
    <w:rsid w:val="7BA4D8CF"/>
    <w:rsid w:val="7C0130A7"/>
    <w:rsid w:val="7C51DF66"/>
    <w:rsid w:val="7C7101E4"/>
    <w:rsid w:val="7C8889F2"/>
    <w:rsid w:val="7C94EACC"/>
    <w:rsid w:val="7CA7E1EC"/>
    <w:rsid w:val="7CBA451E"/>
    <w:rsid w:val="7CF4B1A2"/>
    <w:rsid w:val="7D0345B8"/>
    <w:rsid w:val="7D371987"/>
    <w:rsid w:val="7D79B286"/>
    <w:rsid w:val="7DF550B8"/>
    <w:rsid w:val="7E4D859C"/>
    <w:rsid w:val="7E593936"/>
    <w:rsid w:val="7E85769A"/>
    <w:rsid w:val="7E9F4349"/>
    <w:rsid w:val="7ECB2824"/>
    <w:rsid w:val="7EF79C59"/>
    <w:rsid w:val="7F43C30D"/>
    <w:rsid w:val="7F66575E"/>
    <w:rsid w:val="7FAF813E"/>
    <w:rsid w:val="7FF7F628"/>
    <w:rsid w:val="7FFB12A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F047A"/>
  <w15:chartTrackingRefBased/>
  <w15:docId w15:val="{DA76303E-8756-476B-9656-45E733725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E2105C"/>
    <w:pPr>
      <w:spacing w:after="200" w:line="276" w:lineRule="auto"/>
    </w:pPr>
    <w:rPr>
      <w:rFonts w:ascii="Calibri" w:hAnsi="Calibri" w:eastAsia="Calibri" w:cs="Times New Roman"/>
      <w:kern w:val="0"/>
      <w14:ligatures w14:val="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rsid w:val="00E2105C"/>
    <w:pPr>
      <w:tabs>
        <w:tab w:val="center" w:pos="4536"/>
        <w:tab w:val="right" w:pos="9072"/>
      </w:tabs>
      <w:spacing w:after="0" w:line="240" w:lineRule="auto"/>
    </w:pPr>
    <w:rPr>
      <w:rFonts w:ascii="Times New Roman" w:hAnsi="Times New Roman" w:eastAsia="Times New Roman"/>
      <w:sz w:val="20"/>
      <w:szCs w:val="20"/>
      <w:lang w:eastAsia="pl-PL"/>
    </w:rPr>
  </w:style>
  <w:style w:type="character" w:styleId="NagwekZnak" w:customStyle="1">
    <w:name w:val="Nagłówek Znak"/>
    <w:basedOn w:val="Domylnaczcionkaakapitu"/>
    <w:link w:val="Nagwek"/>
    <w:uiPriority w:val="99"/>
    <w:rsid w:val="00E2105C"/>
    <w:rPr>
      <w:rFonts w:ascii="Times New Roman" w:hAnsi="Times New Roman" w:eastAsia="Times New Roman" w:cs="Times New Roman"/>
      <w:kern w:val="0"/>
      <w:sz w:val="20"/>
      <w:szCs w:val="20"/>
      <w:lang w:eastAsia="pl-PL"/>
      <w14:ligatures w14:val="none"/>
    </w:rPr>
  </w:style>
  <w:style w:type="paragraph" w:styleId="Stopka">
    <w:name w:val="footer"/>
    <w:basedOn w:val="Normalny"/>
    <w:link w:val="StopkaZnak"/>
    <w:uiPriority w:val="99"/>
    <w:rsid w:val="00E2105C"/>
    <w:pPr>
      <w:tabs>
        <w:tab w:val="center" w:pos="4536"/>
        <w:tab w:val="right" w:pos="9072"/>
      </w:tabs>
      <w:spacing w:after="0" w:line="240" w:lineRule="auto"/>
    </w:pPr>
    <w:rPr>
      <w:rFonts w:ascii="Times New Roman" w:hAnsi="Times New Roman" w:eastAsia="Times New Roman"/>
      <w:sz w:val="20"/>
      <w:szCs w:val="20"/>
      <w:lang w:eastAsia="pl-PL"/>
    </w:rPr>
  </w:style>
  <w:style w:type="character" w:styleId="StopkaZnak" w:customStyle="1">
    <w:name w:val="Stopka Znak"/>
    <w:basedOn w:val="Domylnaczcionkaakapitu"/>
    <w:link w:val="Stopka"/>
    <w:uiPriority w:val="99"/>
    <w:rsid w:val="00E2105C"/>
    <w:rPr>
      <w:rFonts w:ascii="Times New Roman" w:hAnsi="Times New Roman" w:eastAsia="Times New Roman" w:cs="Times New Roman"/>
      <w:kern w:val="0"/>
      <w:sz w:val="20"/>
      <w:szCs w:val="20"/>
      <w:lang w:eastAsia="pl-PL"/>
      <w14:ligatures w14:val="none"/>
    </w:rPr>
  </w:style>
  <w:style w:type="character" w:styleId="Odwoaniedokomentarza">
    <w:name w:val="annotation reference"/>
    <w:basedOn w:val="Domylnaczcionkaakapitu"/>
    <w:uiPriority w:val="99"/>
    <w:semiHidden/>
    <w:unhideWhenUsed/>
    <w:rsid w:val="00726C4E"/>
    <w:rPr>
      <w:sz w:val="16"/>
      <w:szCs w:val="16"/>
    </w:rPr>
  </w:style>
  <w:style w:type="paragraph" w:styleId="Tekstkomentarza">
    <w:name w:val="annotation text"/>
    <w:basedOn w:val="Normalny"/>
    <w:link w:val="TekstkomentarzaZnak"/>
    <w:uiPriority w:val="99"/>
    <w:unhideWhenUsed/>
    <w:rsid w:val="00726C4E"/>
    <w:pPr>
      <w:spacing w:line="240" w:lineRule="auto"/>
    </w:pPr>
    <w:rPr>
      <w:sz w:val="20"/>
      <w:szCs w:val="20"/>
    </w:rPr>
  </w:style>
  <w:style w:type="character" w:styleId="TekstkomentarzaZnak" w:customStyle="1">
    <w:name w:val="Tekst komentarza Znak"/>
    <w:basedOn w:val="Domylnaczcionkaakapitu"/>
    <w:link w:val="Tekstkomentarza"/>
    <w:uiPriority w:val="99"/>
    <w:rsid w:val="00726C4E"/>
    <w:rPr>
      <w:rFonts w:ascii="Calibri" w:hAnsi="Calibri" w:eastAsia="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726C4E"/>
    <w:rPr>
      <w:b/>
      <w:bCs/>
    </w:rPr>
  </w:style>
  <w:style w:type="character" w:styleId="TematkomentarzaZnak" w:customStyle="1">
    <w:name w:val="Temat komentarza Znak"/>
    <w:basedOn w:val="TekstkomentarzaZnak"/>
    <w:link w:val="Tematkomentarza"/>
    <w:uiPriority w:val="99"/>
    <w:semiHidden/>
    <w:rsid w:val="00726C4E"/>
    <w:rPr>
      <w:rFonts w:ascii="Calibri" w:hAnsi="Calibri" w:eastAsia="Calibri" w:cs="Times New Roman"/>
      <w:b/>
      <w:bCs/>
      <w:kern w:val="0"/>
      <w:sz w:val="20"/>
      <w:szCs w:val="20"/>
      <w14:ligatures w14:val="none"/>
    </w:rPr>
  </w:style>
  <w:style w:type="paragraph" w:styleId="Tekstdymka">
    <w:name w:val="Balloon Text"/>
    <w:basedOn w:val="Normalny"/>
    <w:link w:val="TekstdymkaZnak"/>
    <w:uiPriority w:val="99"/>
    <w:semiHidden/>
    <w:unhideWhenUsed/>
    <w:rsid w:val="00726C4E"/>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726C4E"/>
    <w:rPr>
      <w:rFonts w:ascii="Segoe UI" w:hAnsi="Segoe UI" w:eastAsia="Calibri" w:cs="Segoe UI"/>
      <w:kern w:val="0"/>
      <w:sz w:val="18"/>
      <w:szCs w:val="18"/>
      <w14:ligatures w14:val="none"/>
    </w:rPr>
  </w:style>
  <w:style w:type="paragraph" w:styleId="Poprawka">
    <w:name w:val="Revision"/>
    <w:hidden/>
    <w:uiPriority w:val="99"/>
    <w:semiHidden/>
    <w:rsid w:val="00765DB5"/>
    <w:pPr>
      <w:spacing w:after="0" w:line="240" w:lineRule="auto"/>
    </w:pPr>
    <w:rPr>
      <w:rFonts w:ascii="Calibri" w:hAnsi="Calibri" w:eastAsia="Calibri" w:cs="Times New Roman"/>
      <w:kern w:val="0"/>
      <w14:ligatures w14:val="none"/>
    </w:rPr>
  </w:style>
  <w:style w:type="character" w:styleId="Odwoanieintensywne">
    <w:name w:val="Intense Reference"/>
    <w:basedOn w:val="Domylnaczcionkaakapitu"/>
    <w:uiPriority w:val="32"/>
    <w:qFormat/>
    <w:rsid w:val="000F7BFB"/>
    <w:rPr>
      <w:b/>
      <w:bCs/>
      <w:smallCaps/>
      <w:color w:val="4472C4" w:themeColor="accent1"/>
      <w:spacing w:val="5"/>
    </w:rPr>
  </w:style>
  <w:style w:type="character" w:styleId="Hipercze">
    <w:name w:val="Hyperlink"/>
    <w:basedOn w:val="Domylnaczcionkaakapitu"/>
    <w:uiPriority w:val="99"/>
    <w:unhideWhenUsed/>
    <w:rPr>
      <w:color w:val="0563C1" w:themeColor="hyperlink"/>
      <w:u w:val="single"/>
    </w:rPr>
  </w:style>
  <w:style w:type="character" w:styleId="Wzmianka1" w:customStyle="1">
    <w:name w:val="Wzmianka1"/>
    <w:basedOn w:val="Domylnaczcionkaakapitu"/>
    <w:uiPriority w:val="99"/>
    <w:unhideWhenUsed/>
    <w:rPr>
      <w:color w:val="2B579A"/>
      <w:shd w:val="clear" w:color="auto" w:fill="E6E6E6"/>
    </w:r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7553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6061755D9DE4A47B017FC22C0AFB557" ma:contentTypeVersion="13" ma:contentTypeDescription="Utwórz nowy dokument." ma:contentTypeScope="" ma:versionID="c5454585a08f630cd33cb86f9c331123">
  <xsd:schema xmlns:xsd="http://www.w3.org/2001/XMLSchema" xmlns:xs="http://www.w3.org/2001/XMLSchema" xmlns:p="http://schemas.microsoft.com/office/2006/metadata/properties" xmlns:ns2="878d8442-7860-4f3e-9214-177f4a6b4e76" xmlns:ns3="82f039fa-5f24-4100-9da9-968b683b57f9" targetNamespace="http://schemas.microsoft.com/office/2006/metadata/properties" ma:root="true" ma:fieldsID="035bf0916ca95592c097fd8afef24369" ns2:_="" ns3:_="">
    <xsd:import namespace="878d8442-7860-4f3e-9214-177f4a6b4e76"/>
    <xsd:import namespace="82f039fa-5f24-4100-9da9-968b683b57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d8442-7860-4f3e-9214-177f4a6b4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14c5ef4-d6d6-47fe-a777-f6ac7154fdf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f039fa-5f24-4100-9da9-968b683b57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799389-5c51-4403-bf96-60326586e9b0}" ma:internalName="TaxCatchAll" ma:showField="CatchAllData" ma:web="82f039fa-5f24-4100-9da9-968b683b57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8d8442-7860-4f3e-9214-177f4a6b4e76">
      <Terms xmlns="http://schemas.microsoft.com/office/infopath/2007/PartnerControls"/>
    </lcf76f155ced4ddcb4097134ff3c332f>
    <TaxCatchAll xmlns="82f039fa-5f24-4100-9da9-968b683b57f9" xsi:nil="true"/>
  </documentManagement>
</p:properties>
</file>

<file path=customXml/itemProps1.xml><?xml version="1.0" encoding="utf-8"?>
<ds:datastoreItem xmlns:ds="http://schemas.openxmlformats.org/officeDocument/2006/customXml" ds:itemID="{5A1DF567-8443-4CE1-B714-D6217DC1B952}">
  <ds:schemaRefs>
    <ds:schemaRef ds:uri="http://schemas.openxmlformats.org/officeDocument/2006/bibliography"/>
  </ds:schemaRefs>
</ds:datastoreItem>
</file>

<file path=customXml/itemProps2.xml><?xml version="1.0" encoding="utf-8"?>
<ds:datastoreItem xmlns:ds="http://schemas.openxmlformats.org/officeDocument/2006/customXml" ds:itemID="{15C6E4CA-57B9-4368-9CF6-8900E07B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d8442-7860-4f3e-9214-177f4a6b4e76"/>
    <ds:schemaRef ds:uri="82f039fa-5f24-4100-9da9-968b683b5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9D5E09-6A8B-4424-91E6-BDEE15C72A73}">
  <ds:schemaRefs>
    <ds:schemaRef ds:uri="http://schemas.microsoft.com/sharepoint/v3/contenttype/forms"/>
  </ds:schemaRefs>
</ds:datastoreItem>
</file>

<file path=customXml/itemProps4.xml><?xml version="1.0" encoding="utf-8"?>
<ds:datastoreItem xmlns:ds="http://schemas.openxmlformats.org/officeDocument/2006/customXml" ds:itemID="{D36A44F7-73FB-4C3C-BA83-328FB2C5A549}">
  <ds:schemaRefs>
    <ds:schemaRef ds:uri="http://schemas.microsoft.com/office/2006/metadata/properties"/>
    <ds:schemaRef ds:uri="http://schemas.microsoft.com/office/infopath/2007/PartnerControls"/>
    <ds:schemaRef ds:uri="878d8442-7860-4f3e-9214-177f4a6b4e76"/>
    <ds:schemaRef ds:uri="82f039fa-5f24-4100-9da9-968b683b57f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Anna Beata Kwiatkowska</dc:creator>
  <keywords/>
  <dc:description/>
  <lastModifiedBy>Piotr Przymus (eror)</lastModifiedBy>
  <revision>56</revision>
  <dcterms:created xsi:type="dcterms:W3CDTF">2023-10-25T13:59:00.0000000Z</dcterms:created>
  <dcterms:modified xsi:type="dcterms:W3CDTF">2023-11-25T18:18:25.1381867Z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0x010100C6061755D9DE4A47B017FC22C0AFB557</vt:lpwstr>
  </property>
  <property fmtid="{D5CDD505-2E9C-101B-9397-08002B2CF9AE}" pid="3" name="MediaServiceImageTags">
    <vt:lpwstr/>
  </property>
</Properties>
</file>